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F6F02" w14:textId="47907045" w:rsidR="003F00B8" w:rsidRPr="001D7335" w:rsidRDefault="00B341DD" w:rsidP="00A14544">
      <w:pPr>
        <w:keepNext/>
        <w:keepLines/>
        <w:suppressLineNumbers/>
        <w:jc w:val="right"/>
        <w:rPr>
          <w:rFonts w:ascii="Times New Roman" w:eastAsia="SimSun" w:hAnsi="Times New Roman" w:cs="Times New Roman"/>
          <w:kern w:val="1"/>
          <w:sz w:val="24"/>
          <w:szCs w:val="24"/>
          <w:lang w:eastAsia="zh-CN" w:bidi="hi-IN"/>
        </w:rPr>
      </w:pPr>
      <w:r w:rsidRPr="001D7335">
        <w:rPr>
          <w:rFonts w:ascii="Times New Roman" w:eastAsia="SimSun" w:hAnsi="Times New Roman" w:cs="Times New Roman"/>
          <w:kern w:val="1"/>
          <w:sz w:val="24"/>
          <w:szCs w:val="24"/>
          <w:lang w:eastAsia="zh-CN" w:bidi="hi-IN"/>
        </w:rPr>
        <w:t>EELNÕU</w:t>
      </w:r>
    </w:p>
    <w:tbl>
      <w:tblPr>
        <w:tblW w:w="18144" w:type="dxa"/>
        <w:tblLayout w:type="fixed"/>
        <w:tblCellMar>
          <w:left w:w="0" w:type="dxa"/>
          <w:right w:w="0" w:type="dxa"/>
        </w:tblCellMar>
        <w:tblLook w:val="0000" w:firstRow="0" w:lastRow="0" w:firstColumn="0" w:lastColumn="0" w:noHBand="0" w:noVBand="0"/>
      </w:tblPr>
      <w:tblGrid>
        <w:gridCol w:w="9072"/>
        <w:gridCol w:w="9072"/>
      </w:tblGrid>
      <w:tr w:rsidR="001D7335" w:rsidRPr="003F00B8" w14:paraId="2B09980D" w14:textId="23FF0199" w:rsidTr="0C0C91B4">
        <w:trPr>
          <w:trHeight w:val="300"/>
        </w:trPr>
        <w:tc>
          <w:tcPr>
            <w:tcW w:w="9072" w:type="dxa"/>
          </w:tcPr>
          <w:p w14:paraId="5AA989D3" w14:textId="77777777" w:rsidR="001D7335" w:rsidRPr="00A14544" w:rsidRDefault="001D7335" w:rsidP="0C0C91B4">
            <w:pPr>
              <w:jc w:val="right"/>
              <w:rPr>
                <w:rFonts w:ascii="Times New Roman" w:eastAsia="SimSun" w:hAnsi="Times New Roman" w:cs="Times New Roman"/>
                <w:kern w:val="1"/>
                <w:sz w:val="24"/>
                <w:szCs w:val="24"/>
                <w:lang w:eastAsia="zh-CN" w:bidi="hi-IN"/>
              </w:rPr>
            </w:pPr>
            <w:commentRangeStart w:id="0"/>
            <w:commentRangeStart w:id="1"/>
            <w:r w:rsidRPr="001D7335">
              <w:rPr>
                <w:rFonts w:ascii="Times New Roman" w:eastAsia="SimSun" w:hAnsi="Times New Roman" w:cs="Times New Roman"/>
                <w:kern w:val="1"/>
                <w:sz w:val="24"/>
                <w:szCs w:val="24"/>
                <w:lang w:eastAsia="zh-CN" w:bidi="hi-IN"/>
              </w:rPr>
              <w:t>28.07.2025</w:t>
            </w:r>
            <w:bookmarkStart w:id="2" w:name="_Hlk199838506"/>
            <w:commentRangeEnd w:id="0"/>
            <w:r>
              <w:rPr>
                <w:rStyle w:val="Kommentaariviide"/>
              </w:rPr>
              <w:commentReference w:id="0"/>
            </w:r>
            <w:commentRangeEnd w:id="1"/>
            <w:r w:rsidR="00072040">
              <w:rPr>
                <w:rStyle w:val="Kommentaariviide"/>
              </w:rPr>
              <w:commentReference w:id="1"/>
            </w:r>
          </w:p>
          <w:p w14:paraId="1ED48E5F" w14:textId="77777777" w:rsidR="001D7335" w:rsidRDefault="001D7335" w:rsidP="00A14544">
            <w:pPr>
              <w:rPr>
                <w:rFonts w:ascii="Times New Roman" w:hAnsi="Times New Roman" w:cs="Times New Roman"/>
                <w:b/>
                <w:bCs/>
                <w:sz w:val="32"/>
                <w:szCs w:val="32"/>
              </w:rPr>
            </w:pPr>
          </w:p>
          <w:p w14:paraId="378287A0" w14:textId="23FC3D9E" w:rsidR="001D7335" w:rsidRDefault="001D7335" w:rsidP="003035AC">
            <w:pPr>
              <w:jc w:val="center"/>
              <w:rPr>
                <w:rFonts w:ascii="Times New Roman" w:hAnsi="Times New Roman" w:cs="Times New Roman"/>
                <w:b/>
                <w:bCs/>
                <w:sz w:val="32"/>
                <w:szCs w:val="32"/>
              </w:rPr>
            </w:pPr>
            <w:r w:rsidRPr="0C0C91B4">
              <w:rPr>
                <w:rFonts w:ascii="Times New Roman" w:hAnsi="Times New Roman" w:cs="Times New Roman"/>
                <w:b/>
                <w:bCs/>
                <w:sz w:val="32"/>
                <w:szCs w:val="32"/>
              </w:rPr>
              <w:t xml:space="preserve">Ühistranspordiseaduse muutmise </w:t>
            </w:r>
            <w:commentRangeStart w:id="3"/>
            <w:r w:rsidRPr="0C0C91B4">
              <w:rPr>
                <w:rFonts w:ascii="Times New Roman" w:hAnsi="Times New Roman" w:cs="Times New Roman"/>
                <w:b/>
                <w:bCs/>
                <w:sz w:val="32"/>
                <w:szCs w:val="32"/>
              </w:rPr>
              <w:t>seadus</w:t>
            </w:r>
            <w:commentRangeEnd w:id="3"/>
            <w:r>
              <w:rPr>
                <w:rStyle w:val="Kommentaariviide"/>
              </w:rPr>
              <w:commentReference w:id="3"/>
            </w:r>
          </w:p>
          <w:p w14:paraId="221CF619" w14:textId="77777777" w:rsidR="001D7335" w:rsidRPr="006F6911" w:rsidRDefault="001D7335" w:rsidP="00F432EF">
            <w:pPr>
              <w:jc w:val="center"/>
              <w:rPr>
                <w:rFonts w:ascii="Times New Roman" w:hAnsi="Times New Roman" w:cs="Times New Roman"/>
                <w:b/>
                <w:bCs/>
                <w:sz w:val="32"/>
                <w:szCs w:val="32"/>
              </w:rPr>
            </w:pPr>
          </w:p>
          <w:bookmarkEnd w:id="2"/>
          <w:p w14:paraId="56AC4CC2" w14:textId="20D5B685" w:rsidR="001D7335" w:rsidRPr="003F00B8" w:rsidRDefault="001D7335" w:rsidP="001D7335">
            <w:pPr>
              <w:keepNext/>
              <w:keepLines/>
              <w:suppressLineNumbers/>
              <w:tabs>
                <w:tab w:val="left" w:pos="8100"/>
              </w:tabs>
              <w:rPr>
                <w:rFonts w:ascii="Times New Roman" w:eastAsia="SimSun" w:hAnsi="Times New Roman" w:cs="Times New Roman"/>
                <w:b/>
                <w:bCs/>
                <w:kern w:val="1"/>
                <w:sz w:val="20"/>
                <w:szCs w:val="20"/>
                <w:lang w:eastAsia="zh-CN" w:bidi="hi-IN"/>
              </w:rPr>
            </w:pPr>
            <w:r>
              <w:rPr>
                <w:rFonts w:ascii="Times New Roman" w:eastAsia="SimSun" w:hAnsi="Times New Roman" w:cs="Times New Roman"/>
                <w:b/>
                <w:bCs/>
                <w:kern w:val="1"/>
                <w:sz w:val="20"/>
                <w:szCs w:val="20"/>
                <w:lang w:eastAsia="zh-CN" w:bidi="hi-IN"/>
              </w:rPr>
              <w:tab/>
            </w:r>
          </w:p>
        </w:tc>
        <w:tc>
          <w:tcPr>
            <w:tcW w:w="9072" w:type="dxa"/>
          </w:tcPr>
          <w:p w14:paraId="08ED01E2" w14:textId="77777777" w:rsidR="001D7335" w:rsidRPr="001D7335" w:rsidRDefault="001D7335" w:rsidP="0C0C91B4">
            <w:pPr>
              <w:jc w:val="right"/>
              <w:rPr>
                <w:rFonts w:ascii="Times New Roman" w:eastAsia="SimSun" w:hAnsi="Times New Roman" w:cs="Times New Roman"/>
                <w:kern w:val="1"/>
                <w:sz w:val="20"/>
                <w:szCs w:val="20"/>
                <w:lang w:eastAsia="zh-CN" w:bidi="hi-IN"/>
              </w:rPr>
            </w:pPr>
          </w:p>
        </w:tc>
      </w:tr>
    </w:tbl>
    <w:p w14:paraId="305C6D07" w14:textId="7288C434" w:rsidR="00F432EF" w:rsidRPr="00752DF6" w:rsidRDefault="00F432EF" w:rsidP="00F432EF">
      <w:pPr>
        <w:rPr>
          <w:rFonts w:ascii="Times New Roman" w:hAnsi="Times New Roman" w:cs="Times New Roman"/>
          <w:sz w:val="24"/>
          <w:szCs w:val="24"/>
        </w:rPr>
      </w:pPr>
      <w:bookmarkStart w:id="4" w:name="_Hlk200010306"/>
      <w:bookmarkStart w:id="5" w:name="_Hlk200010297"/>
      <w:commentRangeStart w:id="6"/>
      <w:r w:rsidRPr="0C0C91B4">
        <w:rPr>
          <w:rFonts w:ascii="Times New Roman" w:hAnsi="Times New Roman" w:cs="Times New Roman"/>
          <w:b/>
          <w:bCs/>
          <w:sz w:val="24"/>
          <w:szCs w:val="24"/>
        </w:rPr>
        <w:t>§ 1. Ühistranspordiseaduse</w:t>
      </w:r>
      <w:r w:rsidR="4EAD1174" w:rsidRPr="0C0C91B4">
        <w:rPr>
          <w:rFonts w:ascii="Times New Roman" w:hAnsi="Times New Roman" w:cs="Times New Roman"/>
          <w:b/>
          <w:bCs/>
          <w:sz w:val="24"/>
          <w:szCs w:val="24"/>
        </w:rPr>
        <w:t xml:space="preserve"> muutmine</w:t>
      </w:r>
      <w:commentRangeEnd w:id="6"/>
      <w:r>
        <w:rPr>
          <w:rStyle w:val="Kommentaariviide"/>
        </w:rPr>
        <w:commentReference w:id="6"/>
      </w:r>
    </w:p>
    <w:bookmarkEnd w:id="4"/>
    <w:p w14:paraId="6FDFC0CB" w14:textId="58705153" w:rsidR="33DF98D0" w:rsidRDefault="33DF98D0" w:rsidP="33DF98D0">
      <w:pPr>
        <w:rPr>
          <w:rFonts w:ascii="Times New Roman" w:hAnsi="Times New Roman" w:cs="Times New Roman"/>
          <w:sz w:val="24"/>
          <w:szCs w:val="24"/>
        </w:rPr>
      </w:pPr>
    </w:p>
    <w:p w14:paraId="72A18136" w14:textId="73B424FF" w:rsidR="724F797F" w:rsidRDefault="724F797F" w:rsidP="33DF98D0">
      <w:pPr>
        <w:rPr>
          <w:rFonts w:ascii="Times New Roman" w:hAnsi="Times New Roman" w:cs="Times New Roman"/>
          <w:sz w:val="24"/>
          <w:szCs w:val="24"/>
        </w:rPr>
      </w:pPr>
      <w:r w:rsidRPr="33DF98D0">
        <w:rPr>
          <w:rFonts w:ascii="Times New Roman" w:hAnsi="Times New Roman" w:cs="Times New Roman"/>
          <w:sz w:val="24"/>
          <w:szCs w:val="24"/>
        </w:rPr>
        <w:t>Ühistranspordiseaduses tehakse järgmised muudatused:</w:t>
      </w:r>
    </w:p>
    <w:p w14:paraId="64CF70C5" w14:textId="77777777" w:rsidR="00F432EF" w:rsidRPr="006F6911" w:rsidRDefault="00F432EF" w:rsidP="00F432EF">
      <w:pPr>
        <w:rPr>
          <w:rFonts w:ascii="Times New Roman" w:hAnsi="Times New Roman" w:cs="Times New Roman"/>
          <w:b/>
          <w:bCs/>
          <w:sz w:val="24"/>
          <w:szCs w:val="24"/>
        </w:rPr>
      </w:pPr>
    </w:p>
    <w:p w14:paraId="05261D7F" w14:textId="77777777" w:rsidR="00F432EF" w:rsidRDefault="00F432EF" w:rsidP="00F432EF">
      <w:pPr>
        <w:rPr>
          <w:rFonts w:ascii="Times New Roman" w:hAnsi="Times New Roman" w:cs="Times New Roman"/>
          <w:sz w:val="24"/>
          <w:szCs w:val="24"/>
        </w:rPr>
      </w:pPr>
      <w:bookmarkStart w:id="7" w:name="_Hlk200010314"/>
      <w:r w:rsidRPr="00A14544">
        <w:rPr>
          <w:rFonts w:ascii="Times New Roman" w:hAnsi="Times New Roman" w:cs="Times New Roman"/>
          <w:b/>
          <w:bCs/>
          <w:sz w:val="24"/>
          <w:szCs w:val="24"/>
        </w:rPr>
        <w:t>1)</w:t>
      </w:r>
      <w:r w:rsidRPr="5729685D">
        <w:rPr>
          <w:rFonts w:ascii="Times New Roman" w:hAnsi="Times New Roman" w:cs="Times New Roman"/>
          <w:sz w:val="24"/>
          <w:szCs w:val="24"/>
        </w:rPr>
        <w:t xml:space="preserve"> paragrahvi 58 lõike 3 punkt 5 tunnistatakse kehtetuks;</w:t>
      </w:r>
    </w:p>
    <w:p w14:paraId="130B45A6" w14:textId="77777777" w:rsidR="00F432EF" w:rsidRPr="00306399" w:rsidRDefault="00F432EF" w:rsidP="00F432EF">
      <w:pPr>
        <w:rPr>
          <w:rFonts w:ascii="Times New Roman" w:hAnsi="Times New Roman" w:cs="Times New Roman"/>
          <w:sz w:val="24"/>
          <w:szCs w:val="24"/>
        </w:rPr>
      </w:pPr>
    </w:p>
    <w:p w14:paraId="22464224" w14:textId="77777777" w:rsidR="00F432EF" w:rsidRDefault="00F432EF" w:rsidP="00F432EF">
      <w:pPr>
        <w:rPr>
          <w:rFonts w:ascii="Times New Roman" w:hAnsi="Times New Roman" w:cs="Times New Roman"/>
          <w:sz w:val="24"/>
          <w:szCs w:val="24"/>
        </w:rPr>
      </w:pPr>
      <w:bookmarkStart w:id="8" w:name="_Hlk200011195"/>
      <w:bookmarkEnd w:id="7"/>
      <w:r w:rsidRPr="00A14544">
        <w:rPr>
          <w:rFonts w:ascii="Times New Roman" w:hAnsi="Times New Roman" w:cs="Times New Roman"/>
          <w:b/>
          <w:bCs/>
          <w:sz w:val="24"/>
          <w:szCs w:val="24"/>
        </w:rPr>
        <w:t>2)</w:t>
      </w:r>
      <w:r w:rsidRPr="006F6911">
        <w:rPr>
          <w:rFonts w:ascii="Times New Roman" w:hAnsi="Times New Roman" w:cs="Times New Roman"/>
          <w:sz w:val="24"/>
          <w:szCs w:val="24"/>
        </w:rPr>
        <w:t xml:space="preserve"> paragrahvi 62 lõige 3 muudetakse ja sõnastatakse järgmiselt:</w:t>
      </w:r>
    </w:p>
    <w:p w14:paraId="4314D981" w14:textId="77777777" w:rsidR="00F432EF" w:rsidRPr="006F6911" w:rsidRDefault="00F432EF" w:rsidP="00F432EF">
      <w:pPr>
        <w:rPr>
          <w:rFonts w:ascii="Times New Roman" w:hAnsi="Times New Roman" w:cs="Times New Roman"/>
          <w:sz w:val="24"/>
          <w:szCs w:val="24"/>
        </w:rPr>
      </w:pPr>
    </w:p>
    <w:p w14:paraId="7C6430F9" w14:textId="2842ABCD" w:rsidR="00F432EF" w:rsidRDefault="00F432EF" w:rsidP="00F432EF">
      <w:pPr>
        <w:rPr>
          <w:rFonts w:ascii="Times New Roman" w:hAnsi="Times New Roman" w:cs="Times New Roman"/>
          <w:sz w:val="24"/>
          <w:szCs w:val="24"/>
        </w:rPr>
      </w:pPr>
      <w:bookmarkStart w:id="9" w:name="_Hlk200011202"/>
      <w:bookmarkEnd w:id="8"/>
      <w:r w:rsidRPr="006F6911">
        <w:rPr>
          <w:rFonts w:ascii="Times New Roman" w:hAnsi="Times New Roman" w:cs="Times New Roman"/>
          <w:sz w:val="24"/>
          <w:szCs w:val="24"/>
        </w:rPr>
        <w:t>„(3) Teenindajakaardi kohta avalikustatakse majandustegevuse registris:</w:t>
      </w:r>
    </w:p>
    <w:p w14:paraId="602EB8B1" w14:textId="77777777" w:rsidR="00F432EF" w:rsidRPr="006F6911" w:rsidRDefault="00F432EF" w:rsidP="00F432EF">
      <w:pPr>
        <w:rPr>
          <w:rFonts w:ascii="Times New Roman" w:hAnsi="Times New Roman" w:cs="Times New Roman"/>
          <w:sz w:val="24"/>
          <w:szCs w:val="24"/>
        </w:rPr>
      </w:pPr>
    </w:p>
    <w:p w14:paraId="2AB7AEC1" w14:textId="77777777" w:rsidR="00F432EF" w:rsidRPr="006F6911" w:rsidRDefault="00F432EF" w:rsidP="00F432EF">
      <w:pPr>
        <w:rPr>
          <w:rFonts w:ascii="Times New Roman" w:hAnsi="Times New Roman" w:cs="Times New Roman"/>
          <w:sz w:val="24"/>
          <w:szCs w:val="24"/>
        </w:rPr>
      </w:pPr>
      <w:bookmarkStart w:id="10" w:name="_Hlk200011218"/>
      <w:bookmarkEnd w:id="9"/>
      <w:r w:rsidRPr="006F6911">
        <w:rPr>
          <w:rFonts w:ascii="Times New Roman" w:hAnsi="Times New Roman" w:cs="Times New Roman"/>
          <w:sz w:val="24"/>
          <w:szCs w:val="24"/>
        </w:rPr>
        <w:t>1) teenindaja ees- ja perekonnanimi;</w:t>
      </w:r>
    </w:p>
    <w:p w14:paraId="63B7E3F9" w14:textId="77777777" w:rsidR="00F432EF" w:rsidRPr="006F6911" w:rsidRDefault="00F432EF" w:rsidP="00F432EF">
      <w:pPr>
        <w:rPr>
          <w:rFonts w:ascii="Times New Roman" w:hAnsi="Times New Roman" w:cs="Times New Roman"/>
          <w:sz w:val="24"/>
          <w:szCs w:val="24"/>
        </w:rPr>
      </w:pPr>
      <w:r w:rsidRPr="006F6911">
        <w:rPr>
          <w:rFonts w:ascii="Times New Roman" w:hAnsi="Times New Roman" w:cs="Times New Roman"/>
          <w:sz w:val="24"/>
          <w:szCs w:val="24"/>
        </w:rPr>
        <w:t>2) teenindaja isikukood;</w:t>
      </w:r>
    </w:p>
    <w:p w14:paraId="20B1BAB3" w14:textId="7F97B0C9" w:rsidR="00F432EF" w:rsidRPr="006F6911" w:rsidRDefault="006C1AE1" w:rsidP="00F432EF">
      <w:pPr>
        <w:rPr>
          <w:rFonts w:ascii="Times New Roman" w:hAnsi="Times New Roman" w:cs="Times New Roman"/>
          <w:sz w:val="24"/>
          <w:szCs w:val="24"/>
        </w:rPr>
      </w:pPr>
      <w:r>
        <w:rPr>
          <w:rFonts w:ascii="Times New Roman" w:hAnsi="Times New Roman" w:cs="Times New Roman"/>
          <w:sz w:val="24"/>
          <w:szCs w:val="24"/>
        </w:rPr>
        <w:t>3</w:t>
      </w:r>
      <w:r w:rsidR="00F432EF" w:rsidRPr="006F6911">
        <w:rPr>
          <w:rFonts w:ascii="Times New Roman" w:hAnsi="Times New Roman" w:cs="Times New Roman"/>
          <w:sz w:val="24"/>
          <w:szCs w:val="24"/>
        </w:rPr>
        <w:t>) põhiline teeninduspiirkond;</w:t>
      </w:r>
    </w:p>
    <w:p w14:paraId="5D542670" w14:textId="31F93364" w:rsidR="00F432EF" w:rsidRPr="006F6911" w:rsidRDefault="006C1AE1" w:rsidP="006C1AE1">
      <w:pPr>
        <w:rPr>
          <w:rFonts w:ascii="Times New Roman" w:hAnsi="Times New Roman" w:cs="Times New Roman"/>
          <w:sz w:val="24"/>
          <w:szCs w:val="24"/>
        </w:rPr>
      </w:pPr>
      <w:r>
        <w:rPr>
          <w:rFonts w:ascii="Times New Roman" w:hAnsi="Times New Roman" w:cs="Times New Roman"/>
          <w:sz w:val="24"/>
          <w:szCs w:val="24"/>
        </w:rPr>
        <w:t>4</w:t>
      </w:r>
      <w:r w:rsidR="00F432EF" w:rsidRPr="006F6911">
        <w:rPr>
          <w:rFonts w:ascii="Times New Roman" w:hAnsi="Times New Roman" w:cs="Times New Roman"/>
          <w:sz w:val="24"/>
          <w:szCs w:val="24"/>
        </w:rPr>
        <w:t>) teenindajakaardi andja</w:t>
      </w:r>
      <w:r w:rsidR="0087251E">
        <w:rPr>
          <w:rFonts w:ascii="Times New Roman" w:hAnsi="Times New Roman" w:cs="Times New Roman"/>
          <w:sz w:val="24"/>
          <w:szCs w:val="24"/>
        </w:rPr>
        <w:t xml:space="preserve"> nimetus</w:t>
      </w:r>
      <w:r w:rsidR="00F432EF" w:rsidRPr="006F6911">
        <w:rPr>
          <w:rFonts w:ascii="Times New Roman" w:hAnsi="Times New Roman" w:cs="Times New Roman"/>
          <w:sz w:val="24"/>
          <w:szCs w:val="24"/>
        </w:rPr>
        <w:t>;</w:t>
      </w:r>
    </w:p>
    <w:p w14:paraId="0053867C" w14:textId="73E5BA74" w:rsidR="00F432EF" w:rsidRPr="006F6911" w:rsidRDefault="006C1AE1" w:rsidP="00F432EF">
      <w:pPr>
        <w:rPr>
          <w:rFonts w:ascii="Times New Roman" w:hAnsi="Times New Roman" w:cs="Times New Roman"/>
          <w:sz w:val="24"/>
          <w:szCs w:val="24"/>
        </w:rPr>
      </w:pPr>
      <w:r>
        <w:rPr>
          <w:rFonts w:ascii="Times New Roman" w:hAnsi="Times New Roman" w:cs="Times New Roman"/>
          <w:sz w:val="24"/>
          <w:szCs w:val="24"/>
        </w:rPr>
        <w:t>5</w:t>
      </w:r>
      <w:r w:rsidR="00F432EF" w:rsidRPr="006F6911">
        <w:rPr>
          <w:rFonts w:ascii="Times New Roman" w:hAnsi="Times New Roman" w:cs="Times New Roman"/>
          <w:sz w:val="24"/>
          <w:szCs w:val="24"/>
        </w:rPr>
        <w:t>) teenindajakaardi keht</w:t>
      </w:r>
      <w:r w:rsidR="0087251E">
        <w:rPr>
          <w:rFonts w:ascii="Times New Roman" w:hAnsi="Times New Roman" w:cs="Times New Roman"/>
          <w:sz w:val="24"/>
          <w:szCs w:val="24"/>
        </w:rPr>
        <w:t>imise aeg</w:t>
      </w:r>
      <w:r w:rsidR="00E0422F">
        <w:rPr>
          <w:rFonts w:ascii="Times New Roman" w:hAnsi="Times New Roman" w:cs="Times New Roman"/>
          <w:sz w:val="24"/>
          <w:szCs w:val="24"/>
        </w:rPr>
        <w:t>;</w:t>
      </w:r>
      <w:r w:rsidR="0087251E">
        <w:rPr>
          <w:rFonts w:ascii="Times New Roman" w:hAnsi="Times New Roman" w:cs="Times New Roman"/>
          <w:sz w:val="24"/>
          <w:szCs w:val="24"/>
        </w:rPr>
        <w:t xml:space="preserve"> </w:t>
      </w:r>
    </w:p>
    <w:p w14:paraId="7142BE35" w14:textId="77777777" w:rsidR="00A14544" w:rsidRDefault="006C1AE1" w:rsidP="0087251E">
      <w:pPr>
        <w:jc w:val="both"/>
        <w:rPr>
          <w:rFonts w:ascii="Times New Roman" w:hAnsi="Times New Roman" w:cs="Times New Roman"/>
          <w:sz w:val="24"/>
          <w:szCs w:val="24"/>
          <w:shd w:val="clear" w:color="auto" w:fill="FFFFFF"/>
        </w:rPr>
      </w:pPr>
      <w:r>
        <w:rPr>
          <w:rFonts w:ascii="Times New Roman" w:hAnsi="Times New Roman" w:cs="Times New Roman"/>
          <w:sz w:val="24"/>
          <w:szCs w:val="24"/>
        </w:rPr>
        <w:t>6</w:t>
      </w:r>
      <w:r w:rsidR="00F432EF" w:rsidRPr="006F6911">
        <w:rPr>
          <w:rFonts w:ascii="Times New Roman" w:hAnsi="Times New Roman" w:cs="Times New Roman"/>
          <w:sz w:val="24"/>
          <w:szCs w:val="24"/>
        </w:rPr>
        <w:t>) teenindajakaardi number.</w:t>
      </w:r>
      <w:r w:rsidR="00F432EF" w:rsidRPr="006F6911">
        <w:rPr>
          <w:rFonts w:ascii="Times New Roman" w:hAnsi="Times New Roman" w:cs="Times New Roman"/>
          <w:sz w:val="24"/>
          <w:szCs w:val="24"/>
          <w:shd w:val="clear" w:color="auto" w:fill="FFFFFF"/>
        </w:rPr>
        <w:t>“;</w:t>
      </w:r>
      <w:bookmarkEnd w:id="5"/>
      <w:bookmarkEnd w:id="10"/>
    </w:p>
    <w:p w14:paraId="7F9AFE5F" w14:textId="77777777" w:rsidR="00A14544" w:rsidRDefault="00A14544" w:rsidP="0087251E">
      <w:pPr>
        <w:jc w:val="both"/>
        <w:rPr>
          <w:rFonts w:ascii="Times New Roman" w:hAnsi="Times New Roman" w:cs="Times New Roman"/>
          <w:sz w:val="24"/>
          <w:szCs w:val="24"/>
          <w:shd w:val="clear" w:color="auto" w:fill="FFFFFF"/>
        </w:rPr>
      </w:pPr>
    </w:p>
    <w:p w14:paraId="438ADA7B" w14:textId="54863127" w:rsidR="003D16F7" w:rsidRDefault="003D16F7" w:rsidP="00A14544">
      <w:pPr>
        <w:jc w:val="both"/>
        <w:rPr>
          <w:rFonts w:ascii="Times New Roman" w:hAnsi="Times New Roman" w:cs="Times New Roman"/>
          <w:sz w:val="24"/>
          <w:szCs w:val="24"/>
        </w:rPr>
      </w:pPr>
      <w:r w:rsidRPr="00A14544">
        <w:rPr>
          <w:rFonts w:ascii="Times New Roman" w:hAnsi="Times New Roman" w:cs="Times New Roman"/>
          <w:b/>
          <w:bCs/>
          <w:sz w:val="24"/>
          <w:szCs w:val="24"/>
        </w:rPr>
        <w:t>3)</w:t>
      </w:r>
      <w:r>
        <w:rPr>
          <w:rFonts w:ascii="Times New Roman" w:hAnsi="Times New Roman" w:cs="Times New Roman"/>
          <w:sz w:val="24"/>
          <w:szCs w:val="24"/>
        </w:rPr>
        <w:t xml:space="preserve"> </w:t>
      </w:r>
      <w:r w:rsidRPr="0087251E">
        <w:rPr>
          <w:rFonts w:ascii="Times New Roman" w:hAnsi="Times New Roman" w:cs="Times New Roman"/>
          <w:sz w:val="24"/>
          <w:szCs w:val="24"/>
        </w:rPr>
        <w:t xml:space="preserve">paragrahvi 73 lõike 1 teisest lausest jäetakse välja sõnad </w:t>
      </w:r>
      <w:r w:rsidR="001403AA">
        <w:rPr>
          <w:rFonts w:ascii="Times New Roman" w:hAnsi="Times New Roman" w:cs="Times New Roman"/>
          <w:sz w:val="24"/>
          <w:szCs w:val="24"/>
        </w:rPr>
        <w:t>„</w:t>
      </w:r>
      <w:r w:rsidR="00FB3D4F">
        <w:rPr>
          <w:rFonts w:ascii="Times New Roman" w:hAnsi="Times New Roman" w:cs="Times New Roman"/>
          <w:sz w:val="24"/>
          <w:szCs w:val="24"/>
        </w:rPr>
        <w:t xml:space="preserve">ning </w:t>
      </w:r>
      <w:r w:rsidRPr="0087251E">
        <w:rPr>
          <w:rFonts w:ascii="Times New Roman" w:hAnsi="Times New Roman" w:cs="Times New Roman"/>
          <w:sz w:val="24"/>
          <w:szCs w:val="24"/>
        </w:rPr>
        <w:t>välja antud</w:t>
      </w:r>
      <w:r w:rsidR="00FB3D4F">
        <w:rPr>
          <w:rFonts w:ascii="Times New Roman" w:hAnsi="Times New Roman" w:cs="Times New Roman"/>
          <w:sz w:val="24"/>
          <w:szCs w:val="24"/>
        </w:rPr>
        <w:t xml:space="preserve"> </w:t>
      </w:r>
      <w:r w:rsidRPr="0087251E">
        <w:rPr>
          <w:rFonts w:ascii="Times New Roman" w:hAnsi="Times New Roman" w:cs="Times New Roman"/>
          <w:sz w:val="24"/>
          <w:szCs w:val="24"/>
        </w:rPr>
        <w:t>teenindajakaartide</w:t>
      </w:r>
      <w:r w:rsidR="001403AA">
        <w:rPr>
          <w:rFonts w:ascii="Times New Roman" w:hAnsi="Times New Roman" w:cs="Times New Roman"/>
          <w:sz w:val="24"/>
          <w:szCs w:val="24"/>
        </w:rPr>
        <w:t>“</w:t>
      </w:r>
      <w:r w:rsidRPr="00FB3D4F">
        <w:rPr>
          <w:rFonts w:ascii="Times New Roman" w:hAnsi="Times New Roman" w:cs="Times New Roman"/>
          <w:sz w:val="24"/>
          <w:szCs w:val="24"/>
        </w:rPr>
        <w:t>;</w:t>
      </w:r>
    </w:p>
    <w:p w14:paraId="38D83E5A" w14:textId="77777777" w:rsidR="00A14544" w:rsidRDefault="00A14544" w:rsidP="00A14544">
      <w:pPr>
        <w:jc w:val="both"/>
        <w:rPr>
          <w:rFonts w:ascii="Times New Roman" w:hAnsi="Times New Roman" w:cs="Times New Roman"/>
          <w:sz w:val="24"/>
          <w:szCs w:val="24"/>
        </w:rPr>
      </w:pPr>
    </w:p>
    <w:p w14:paraId="5B959945" w14:textId="77777777" w:rsidR="00F432EF" w:rsidRPr="006F6911" w:rsidRDefault="00F432EF" w:rsidP="00F432EF">
      <w:pPr>
        <w:pStyle w:val="Normaallaadveeb"/>
        <w:spacing w:before="0" w:beforeAutospacing="0" w:after="0" w:afterAutospacing="0"/>
        <w:jc w:val="both"/>
      </w:pPr>
      <w:r w:rsidRPr="00A14544">
        <w:rPr>
          <w:b/>
          <w:bCs/>
        </w:rPr>
        <w:t>4)</w:t>
      </w:r>
      <w:r w:rsidRPr="006F6911">
        <w:t xml:space="preserve"> </w:t>
      </w:r>
      <w:bookmarkStart w:id="11" w:name="_Hlk200011310"/>
      <w:r w:rsidRPr="006F6911">
        <w:rPr>
          <w:shd w:val="clear" w:color="auto" w:fill="FFFFFF"/>
        </w:rPr>
        <w:t>paragrahvi 74 lõike 1 punkt 7 tunnistatakse kehtetuks;</w:t>
      </w:r>
    </w:p>
    <w:bookmarkEnd w:id="11"/>
    <w:p w14:paraId="455ECC45" w14:textId="639CDE57" w:rsidR="003D16F7" w:rsidRPr="003D16F7" w:rsidRDefault="003D16F7" w:rsidP="003D16F7">
      <w:pPr>
        <w:rPr>
          <w:rFonts w:ascii="Times New Roman" w:hAnsi="Times New Roman" w:cs="Times New Roman"/>
          <w:sz w:val="24"/>
          <w:szCs w:val="24"/>
        </w:rPr>
      </w:pPr>
    </w:p>
    <w:p w14:paraId="503C7DC2" w14:textId="59BAD18D" w:rsidR="00F432EF" w:rsidRPr="006F6911" w:rsidRDefault="00FB3D4F" w:rsidP="00F432EF">
      <w:pPr>
        <w:rPr>
          <w:rFonts w:ascii="Times New Roman" w:hAnsi="Times New Roman" w:cs="Times New Roman"/>
          <w:sz w:val="24"/>
          <w:szCs w:val="24"/>
          <w:shd w:val="clear" w:color="auto" w:fill="FFFFFF"/>
        </w:rPr>
      </w:pPr>
      <w:bookmarkStart w:id="12" w:name="_Hlk200011395"/>
      <w:r w:rsidRPr="00A14544">
        <w:rPr>
          <w:rFonts w:ascii="Times New Roman" w:hAnsi="Times New Roman" w:cs="Times New Roman"/>
          <w:b/>
          <w:bCs/>
          <w:sz w:val="24"/>
          <w:szCs w:val="24"/>
        </w:rPr>
        <w:t>5</w:t>
      </w:r>
      <w:r w:rsidR="00F432EF" w:rsidRPr="00A14544">
        <w:rPr>
          <w:rFonts w:ascii="Times New Roman" w:hAnsi="Times New Roman" w:cs="Times New Roman"/>
          <w:b/>
          <w:bCs/>
          <w:sz w:val="24"/>
          <w:szCs w:val="24"/>
        </w:rPr>
        <w:t>)</w:t>
      </w:r>
      <w:r w:rsidR="00F432EF" w:rsidRPr="006F6911">
        <w:rPr>
          <w:rFonts w:ascii="Times New Roman" w:hAnsi="Times New Roman" w:cs="Times New Roman"/>
          <w:sz w:val="24"/>
          <w:szCs w:val="24"/>
        </w:rPr>
        <w:t xml:space="preserve"> </w:t>
      </w:r>
      <w:bookmarkStart w:id="13" w:name="_Hlk198026913"/>
      <w:r w:rsidR="00F432EF" w:rsidRPr="006F6911">
        <w:rPr>
          <w:rFonts w:ascii="Times New Roman" w:hAnsi="Times New Roman" w:cs="Times New Roman"/>
          <w:sz w:val="24"/>
          <w:szCs w:val="24"/>
          <w:shd w:val="clear" w:color="auto" w:fill="FFFFFF"/>
        </w:rPr>
        <w:t>paragrahvi 75 punkt 8 tunnistatakse kehtetuks;</w:t>
      </w:r>
      <w:bookmarkEnd w:id="13"/>
    </w:p>
    <w:bookmarkEnd w:id="12"/>
    <w:p w14:paraId="2D26765E" w14:textId="583A2BB7" w:rsidR="003D16F7" w:rsidRDefault="003D16F7" w:rsidP="00F432EF">
      <w:pPr>
        <w:rPr>
          <w:rFonts w:ascii="Times New Roman" w:hAnsi="Times New Roman" w:cs="Times New Roman"/>
          <w:sz w:val="24"/>
          <w:szCs w:val="24"/>
        </w:rPr>
      </w:pPr>
    </w:p>
    <w:p w14:paraId="4D59B46E" w14:textId="028DB665" w:rsidR="00F432EF" w:rsidRPr="006F6911" w:rsidRDefault="00FB3D4F" w:rsidP="00F432EF">
      <w:pPr>
        <w:rPr>
          <w:rFonts w:ascii="Times New Roman" w:hAnsi="Times New Roman" w:cs="Times New Roman"/>
          <w:sz w:val="24"/>
          <w:szCs w:val="24"/>
        </w:rPr>
      </w:pPr>
      <w:bookmarkStart w:id="14" w:name="_Hlk200011632"/>
      <w:r w:rsidRPr="00A14544">
        <w:rPr>
          <w:rFonts w:ascii="Times New Roman" w:hAnsi="Times New Roman" w:cs="Times New Roman"/>
          <w:b/>
          <w:bCs/>
          <w:sz w:val="24"/>
          <w:szCs w:val="24"/>
        </w:rPr>
        <w:t>6</w:t>
      </w:r>
      <w:r w:rsidR="00F432EF" w:rsidRPr="00A14544">
        <w:rPr>
          <w:rFonts w:ascii="Times New Roman" w:hAnsi="Times New Roman" w:cs="Times New Roman"/>
          <w:b/>
          <w:bCs/>
          <w:sz w:val="24"/>
          <w:szCs w:val="24"/>
        </w:rPr>
        <w:t>)</w:t>
      </w:r>
      <w:r w:rsidR="00F432EF" w:rsidRPr="006F6911">
        <w:rPr>
          <w:rFonts w:ascii="Times New Roman" w:hAnsi="Times New Roman" w:cs="Times New Roman"/>
          <w:sz w:val="24"/>
          <w:szCs w:val="24"/>
        </w:rPr>
        <w:t xml:space="preserve"> </w:t>
      </w:r>
      <w:r w:rsidR="00F432EF" w:rsidRPr="006F6911">
        <w:rPr>
          <w:rFonts w:ascii="Times New Roman" w:hAnsi="Times New Roman" w:cs="Times New Roman"/>
          <w:sz w:val="24"/>
          <w:szCs w:val="24"/>
          <w:shd w:val="clear" w:color="auto" w:fill="FFFFFF"/>
        </w:rPr>
        <w:t>paragrahvi 77 lõige 1 muudetakse ja sõnastatakse järgmiselt:</w:t>
      </w:r>
    </w:p>
    <w:p w14:paraId="056BCC76" w14:textId="77777777" w:rsidR="00F432EF" w:rsidRPr="006F6911" w:rsidRDefault="00F432EF" w:rsidP="00F432EF">
      <w:pPr>
        <w:rPr>
          <w:rFonts w:ascii="Times New Roman" w:hAnsi="Times New Roman" w:cs="Times New Roman"/>
          <w:sz w:val="24"/>
          <w:szCs w:val="24"/>
        </w:rPr>
      </w:pPr>
    </w:p>
    <w:p w14:paraId="4AB0F97C" w14:textId="1B42953D" w:rsidR="00F432EF" w:rsidRDefault="00F432EF" w:rsidP="003D16F7">
      <w:pPr>
        <w:jc w:val="both"/>
        <w:rPr>
          <w:rFonts w:ascii="Times New Roman" w:hAnsi="Times New Roman" w:cs="Times New Roman"/>
          <w:sz w:val="24"/>
          <w:szCs w:val="24"/>
          <w:shd w:val="clear" w:color="auto" w:fill="FFFFFF"/>
        </w:rPr>
      </w:pPr>
      <w:r w:rsidRPr="00DB2225">
        <w:rPr>
          <w:rFonts w:ascii="Times New Roman" w:hAnsi="Times New Roman" w:cs="Times New Roman"/>
          <w:sz w:val="24"/>
          <w:szCs w:val="24"/>
          <w:shd w:val="clear" w:color="auto" w:fill="FFFFFF"/>
        </w:rPr>
        <w:t>„(1) Ühenduse tegevusloa ja ühenduse tegevusloa tõestatud koopia andja kannab käesoleva seaduse § 51 lõikes 1 nimetatud andmed ja § 46 lõike 1 punktis 2</w:t>
      </w:r>
      <w:r w:rsidRPr="00DB2225">
        <w:rPr>
          <w:rFonts w:ascii="Times New Roman" w:hAnsi="Times New Roman" w:cs="Times New Roman"/>
          <w:sz w:val="24"/>
          <w:szCs w:val="24"/>
          <w:bdr w:val="none" w:sz="0" w:space="0" w:color="auto" w:frame="1"/>
          <w:shd w:val="clear" w:color="auto" w:fill="FFFFFF"/>
          <w:vertAlign w:val="superscript"/>
        </w:rPr>
        <w:t>1</w:t>
      </w:r>
      <w:r w:rsidRPr="00DB2225">
        <w:rPr>
          <w:rFonts w:ascii="Times New Roman" w:hAnsi="Times New Roman" w:cs="Times New Roman"/>
          <w:sz w:val="24"/>
          <w:szCs w:val="24"/>
          <w:shd w:val="clear" w:color="auto" w:fill="FFFFFF"/>
        </w:rPr>
        <w:t xml:space="preserve"> nimetatud tegevjuhi andmed ning taksoveoloa, sõidukikaardi ja teenindajakaardi andja </w:t>
      </w:r>
      <w:commentRangeStart w:id="15"/>
      <w:r w:rsidRPr="00DB2225">
        <w:rPr>
          <w:rFonts w:ascii="Times New Roman" w:hAnsi="Times New Roman" w:cs="Times New Roman"/>
          <w:sz w:val="24"/>
          <w:szCs w:val="24"/>
          <w:shd w:val="clear" w:color="auto" w:fill="FFFFFF"/>
        </w:rPr>
        <w:t>kannab</w:t>
      </w:r>
      <w:commentRangeEnd w:id="15"/>
      <w:r w:rsidR="00CB7AC8">
        <w:rPr>
          <w:rStyle w:val="Kommentaariviide"/>
        </w:rPr>
        <w:commentReference w:id="15"/>
      </w:r>
      <w:r w:rsidRPr="00DB2225">
        <w:rPr>
          <w:rFonts w:ascii="Times New Roman" w:hAnsi="Times New Roman" w:cs="Times New Roman"/>
          <w:sz w:val="24"/>
          <w:szCs w:val="24"/>
          <w:shd w:val="clear" w:color="auto" w:fill="FFFFFF"/>
        </w:rPr>
        <w:t xml:space="preserve"> § 62 lõigetes </w:t>
      </w:r>
      <w:r>
        <w:rPr>
          <w:rFonts w:ascii="Times New Roman" w:hAnsi="Times New Roman" w:cs="Times New Roman"/>
          <w:sz w:val="24"/>
          <w:szCs w:val="24"/>
          <w:shd w:val="clear" w:color="auto" w:fill="FFFFFF"/>
        </w:rPr>
        <w:t xml:space="preserve">1–3 </w:t>
      </w:r>
      <w:r w:rsidRPr="00DB2225">
        <w:rPr>
          <w:rFonts w:ascii="Times New Roman" w:hAnsi="Times New Roman" w:cs="Times New Roman"/>
          <w:sz w:val="24"/>
          <w:szCs w:val="24"/>
          <w:shd w:val="clear" w:color="auto" w:fill="FFFFFF"/>
        </w:rPr>
        <w:t xml:space="preserve">nimetatud andmed majandustegevuse registrisse majandustegevuse seadustiku üldosa </w:t>
      </w:r>
      <w:commentRangeStart w:id="16"/>
      <w:r w:rsidRPr="00DB2225">
        <w:rPr>
          <w:rFonts w:ascii="Times New Roman" w:hAnsi="Times New Roman" w:cs="Times New Roman"/>
          <w:sz w:val="24"/>
          <w:szCs w:val="24"/>
          <w:shd w:val="clear" w:color="auto" w:fill="FFFFFF"/>
        </w:rPr>
        <w:t>seaduses sätestatu</w:t>
      </w:r>
      <w:r w:rsidR="003B0994">
        <w:rPr>
          <w:rFonts w:ascii="Times New Roman" w:hAnsi="Times New Roman" w:cs="Times New Roman"/>
          <w:sz w:val="24"/>
          <w:szCs w:val="24"/>
          <w:shd w:val="clear" w:color="auto" w:fill="FFFFFF"/>
        </w:rPr>
        <w:t xml:space="preserve"> kohaselt</w:t>
      </w:r>
      <w:commentRangeEnd w:id="16"/>
      <w:r>
        <w:rPr>
          <w:rStyle w:val="Kommentaariviide"/>
        </w:rPr>
        <w:commentReference w:id="16"/>
      </w:r>
      <w:r w:rsidRPr="00DB2225">
        <w:rPr>
          <w:rFonts w:ascii="Times New Roman" w:hAnsi="Times New Roman" w:cs="Times New Roman"/>
          <w:sz w:val="24"/>
          <w:szCs w:val="24"/>
          <w:shd w:val="clear" w:color="auto" w:fill="FFFFFF"/>
        </w:rPr>
        <w:t>.“</w:t>
      </w:r>
      <w:bookmarkStart w:id="17" w:name="_Hlk198026950"/>
      <w:bookmarkEnd w:id="14"/>
      <w:r w:rsidR="001403AA">
        <w:rPr>
          <w:rFonts w:ascii="Times New Roman" w:hAnsi="Times New Roman" w:cs="Times New Roman"/>
          <w:sz w:val="24"/>
          <w:szCs w:val="24"/>
          <w:shd w:val="clear" w:color="auto" w:fill="FFFFFF"/>
        </w:rPr>
        <w:t>.</w:t>
      </w:r>
    </w:p>
    <w:p w14:paraId="2241BBF7" w14:textId="77777777" w:rsidR="00A14544" w:rsidRDefault="00A14544" w:rsidP="003D16F7">
      <w:pPr>
        <w:jc w:val="both"/>
        <w:rPr>
          <w:rFonts w:ascii="Times New Roman" w:hAnsi="Times New Roman" w:cs="Times New Roman"/>
          <w:sz w:val="24"/>
          <w:szCs w:val="24"/>
          <w:shd w:val="clear" w:color="auto" w:fill="FFFFFF"/>
        </w:rPr>
      </w:pPr>
    </w:p>
    <w:p w14:paraId="3EF02B71" w14:textId="653754B5" w:rsidR="001403AA" w:rsidRPr="0087251E" w:rsidRDefault="00F432EF" w:rsidP="33DF98D0">
      <w:pPr>
        <w:jc w:val="both"/>
        <w:rPr>
          <w:rFonts w:ascii="Times New Roman" w:hAnsi="Times New Roman" w:cs="Times New Roman"/>
          <w:b/>
          <w:bCs/>
          <w:color w:val="202020"/>
          <w:sz w:val="24"/>
          <w:szCs w:val="24"/>
        </w:rPr>
      </w:pPr>
      <w:r>
        <w:rPr>
          <w:rFonts w:ascii="Times New Roman" w:hAnsi="Times New Roman" w:cs="Times New Roman"/>
          <w:b/>
          <w:bCs/>
          <w:color w:val="202020"/>
          <w:sz w:val="24"/>
          <w:szCs w:val="24"/>
          <w:shd w:val="clear" w:color="auto" w:fill="FFFFFF"/>
        </w:rPr>
        <w:t xml:space="preserve">§ 2. </w:t>
      </w:r>
      <w:r w:rsidR="1C2C2712">
        <w:rPr>
          <w:rFonts w:ascii="Times New Roman" w:hAnsi="Times New Roman" w:cs="Times New Roman"/>
          <w:b/>
          <w:bCs/>
          <w:color w:val="202020"/>
          <w:sz w:val="24"/>
          <w:szCs w:val="24"/>
          <w:shd w:val="clear" w:color="auto" w:fill="FFFFFF"/>
        </w:rPr>
        <w:t>Seaduse jõustumine</w:t>
      </w:r>
    </w:p>
    <w:p w14:paraId="1227C32F" w14:textId="502D88D8" w:rsidR="001403AA" w:rsidRPr="0087251E" w:rsidRDefault="001403AA" w:rsidP="33DF98D0">
      <w:pPr>
        <w:jc w:val="both"/>
        <w:rPr>
          <w:rFonts w:ascii="Times New Roman" w:hAnsi="Times New Roman" w:cs="Times New Roman"/>
          <w:color w:val="202020"/>
          <w:sz w:val="24"/>
          <w:szCs w:val="24"/>
        </w:rPr>
      </w:pPr>
    </w:p>
    <w:p w14:paraId="3BBF2A08" w14:textId="549B892A" w:rsidR="001403AA" w:rsidRPr="0087251E" w:rsidRDefault="00F432EF" w:rsidP="0087251E">
      <w:pPr>
        <w:jc w:val="both"/>
        <w:rPr>
          <w:rFonts w:ascii="Times New Roman" w:hAnsi="Times New Roman" w:cs="Times New Roman"/>
          <w:sz w:val="24"/>
          <w:szCs w:val="24"/>
          <w:shd w:val="clear" w:color="auto" w:fill="FFFFFF"/>
        </w:rPr>
      </w:pPr>
      <w:r w:rsidRPr="00F432EF">
        <w:rPr>
          <w:rFonts w:ascii="Times New Roman" w:hAnsi="Times New Roman" w:cs="Times New Roman"/>
          <w:color w:val="202020"/>
          <w:sz w:val="24"/>
          <w:szCs w:val="24"/>
          <w:shd w:val="clear" w:color="auto" w:fill="FFFFFF"/>
        </w:rPr>
        <w:t>Käesolev seadus jõustub</w:t>
      </w:r>
      <w:r w:rsidR="003D16F7">
        <w:rPr>
          <w:rFonts w:ascii="Times New Roman" w:hAnsi="Times New Roman" w:cs="Times New Roman"/>
          <w:color w:val="202020"/>
          <w:sz w:val="24"/>
          <w:szCs w:val="24"/>
          <w:shd w:val="clear" w:color="auto" w:fill="FFFFFF"/>
        </w:rPr>
        <w:t xml:space="preserve"> </w:t>
      </w:r>
      <w:r w:rsidR="003D16F7" w:rsidRPr="003D16F7">
        <w:rPr>
          <w:rFonts w:ascii="Times New Roman" w:hAnsi="Times New Roman" w:cs="Times New Roman"/>
          <w:color w:val="202020"/>
          <w:sz w:val="24"/>
          <w:szCs w:val="24"/>
          <w:shd w:val="clear" w:color="auto" w:fill="FFFFFF"/>
        </w:rPr>
        <w:t>2026. aasta 1. jaanuaril.</w:t>
      </w:r>
      <w:bookmarkEnd w:id="17"/>
    </w:p>
    <w:p w14:paraId="7779A196" w14:textId="77777777" w:rsidR="0098589A" w:rsidRDefault="0098589A" w:rsidP="0087251E">
      <w:pPr>
        <w:rPr>
          <w:rFonts w:ascii="Times New Roman" w:eastAsia="Times New Roman" w:hAnsi="Times New Roman" w:cs="Times New Roman"/>
          <w:b/>
          <w:sz w:val="24"/>
          <w:szCs w:val="20"/>
        </w:rPr>
      </w:pPr>
    </w:p>
    <w:p w14:paraId="6CE328AB" w14:textId="77777777" w:rsidR="0098589A" w:rsidRDefault="0098589A" w:rsidP="0087251E">
      <w:pPr>
        <w:rPr>
          <w:rFonts w:ascii="Times New Roman" w:eastAsia="Times New Roman" w:hAnsi="Times New Roman" w:cs="Times New Roman"/>
          <w:b/>
          <w:sz w:val="24"/>
          <w:szCs w:val="20"/>
        </w:rPr>
      </w:pPr>
    </w:p>
    <w:p w14:paraId="7C97A988" w14:textId="77777777" w:rsidR="0098589A" w:rsidRPr="003F00B8" w:rsidRDefault="0098589A" w:rsidP="0087251E">
      <w:pPr>
        <w:rPr>
          <w:rFonts w:ascii="Times New Roman" w:eastAsia="Times New Roman" w:hAnsi="Times New Roman" w:cs="Times New Roman"/>
          <w:b/>
          <w:sz w:val="24"/>
          <w:szCs w:val="20"/>
        </w:rPr>
      </w:pPr>
    </w:p>
    <w:p w14:paraId="71ADB6BE" w14:textId="779E2ADD" w:rsidR="00F432EF" w:rsidRDefault="00F432EF" w:rsidP="003F00B8">
      <w:pPr>
        <w:framePr w:w="8665" w:hSpace="180" w:wrap="around" w:vAnchor="text" w:hAnchor="text" w:y="5"/>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Lauri </w:t>
      </w:r>
      <w:proofErr w:type="spellStart"/>
      <w:r>
        <w:rPr>
          <w:rFonts w:ascii="Times New Roman" w:eastAsia="Times New Roman" w:hAnsi="Times New Roman" w:cs="Times New Roman"/>
          <w:sz w:val="24"/>
          <w:szCs w:val="20"/>
        </w:rPr>
        <w:t>Hussar</w:t>
      </w:r>
      <w:proofErr w:type="spellEnd"/>
    </w:p>
    <w:p w14:paraId="20279B61" w14:textId="6A44EFBB" w:rsidR="00A82EF2" w:rsidRPr="003F00B8" w:rsidRDefault="00827064" w:rsidP="003F00B8">
      <w:pPr>
        <w:framePr w:w="8665" w:hSpace="180" w:wrap="around" w:vAnchor="text" w:hAnchor="text" w:y="5"/>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Riigikogu </w:t>
      </w:r>
      <w:r w:rsidR="00C66787">
        <w:rPr>
          <w:rFonts w:ascii="Times New Roman" w:eastAsia="Times New Roman" w:hAnsi="Times New Roman" w:cs="Times New Roman"/>
          <w:sz w:val="24"/>
          <w:szCs w:val="20"/>
        </w:rPr>
        <w:t>esimees</w:t>
      </w:r>
    </w:p>
    <w:p w14:paraId="2A80ACE9" w14:textId="77777777" w:rsidR="003F00B8" w:rsidRPr="003F00B8" w:rsidRDefault="003F00B8" w:rsidP="003F00B8">
      <w:pPr>
        <w:framePr w:w="8665" w:hSpace="180" w:wrap="around" w:vAnchor="text" w:hAnchor="text" w:y="5"/>
        <w:jc w:val="both"/>
        <w:rPr>
          <w:rFonts w:ascii="Times New Roman" w:eastAsia="Times New Roman" w:hAnsi="Times New Roman" w:cs="Times New Roman"/>
          <w:sz w:val="24"/>
          <w:szCs w:val="20"/>
        </w:rPr>
      </w:pPr>
    </w:p>
    <w:p w14:paraId="257623DD" w14:textId="77777777" w:rsidR="003F00B8" w:rsidRDefault="00827064" w:rsidP="003F00B8">
      <w:pPr>
        <w:framePr w:w="8665" w:hSpace="180" w:wrap="around" w:vAnchor="text" w:hAnchor="text" w:y="5"/>
        <w:pBdr>
          <w:bottom w:val="single" w:sz="12" w:space="1" w:color="auto"/>
        </w:pBdr>
        <w:jc w:val="both"/>
        <w:rPr>
          <w:ins w:id="18" w:author="Romet Viikmäe" w:date="2025-08-22T11:43:00Z" w16du:dateUtc="2025-08-22T08:43:00Z"/>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Tallinn,  </w:t>
      </w:r>
      <w:r w:rsidR="00367684">
        <w:rPr>
          <w:rFonts w:ascii="Times New Roman" w:eastAsia="Times New Roman" w:hAnsi="Times New Roman" w:cs="Times New Roman"/>
          <w:sz w:val="24"/>
          <w:szCs w:val="20"/>
        </w:rPr>
        <w:t>…..  ……. 20</w:t>
      </w:r>
      <w:r w:rsidR="00AD2921">
        <w:rPr>
          <w:rFonts w:ascii="Times New Roman" w:eastAsia="Times New Roman" w:hAnsi="Times New Roman" w:cs="Times New Roman"/>
          <w:sz w:val="24"/>
          <w:szCs w:val="20"/>
        </w:rPr>
        <w:t>2</w:t>
      </w:r>
      <w:r w:rsidR="008D5D90">
        <w:rPr>
          <w:rFonts w:ascii="Times New Roman" w:eastAsia="Times New Roman" w:hAnsi="Times New Roman" w:cs="Times New Roman"/>
          <w:sz w:val="24"/>
          <w:szCs w:val="20"/>
        </w:rPr>
        <w:t>x</w:t>
      </w:r>
    </w:p>
    <w:p w14:paraId="4242E867" w14:textId="77777777" w:rsidR="00BB6329" w:rsidRPr="003F00B8" w:rsidRDefault="00BB6329" w:rsidP="003F00B8">
      <w:pPr>
        <w:framePr w:w="8665" w:hSpace="180" w:wrap="around" w:vAnchor="text" w:hAnchor="text" w:y="5"/>
        <w:pBdr>
          <w:bottom w:val="single" w:sz="12" w:space="1" w:color="auto"/>
        </w:pBdr>
        <w:jc w:val="both"/>
        <w:rPr>
          <w:rFonts w:ascii="Times New Roman" w:eastAsia="Times New Roman" w:hAnsi="Times New Roman" w:cs="Times New Roman"/>
          <w:sz w:val="24"/>
          <w:szCs w:val="20"/>
        </w:rPr>
      </w:pPr>
    </w:p>
    <w:p w14:paraId="344CED6D" w14:textId="31659284" w:rsidR="001D7335" w:rsidRDefault="00C66787" w:rsidP="00185453">
      <w:pPr>
        <w:keepNext/>
        <w:keepLines/>
        <w:suppressLineNumbers/>
        <w:rPr>
          <w:rFonts w:ascii="Times New Roman" w:eastAsia="Times New Roman" w:hAnsi="Times New Roman" w:cs="Times New Roman"/>
          <w:sz w:val="24"/>
          <w:szCs w:val="20"/>
        </w:rPr>
      </w:pPr>
      <w:bookmarkStart w:id="19" w:name="_Hlk206494549"/>
      <w:del w:id="20" w:author="Romet Viikmäe" w:date="2025-08-22T11:41:00Z" w16du:dateUtc="2025-08-22T08:41:00Z">
        <w:r w:rsidDel="002844E8">
          <w:rPr>
            <w:rFonts w:ascii="Times New Roman" w:eastAsia="Times New Roman" w:hAnsi="Times New Roman" w:cs="Times New Roman"/>
            <w:sz w:val="24"/>
            <w:szCs w:val="20"/>
          </w:rPr>
          <w:lastRenderedPageBreak/>
          <w:delText>_____________________________________________</w:delText>
        </w:r>
        <w:r w:rsidR="00591657" w:rsidDel="002844E8">
          <w:rPr>
            <w:rFonts w:ascii="Times New Roman" w:eastAsia="Times New Roman" w:hAnsi="Times New Roman" w:cs="Times New Roman"/>
            <w:sz w:val="24"/>
            <w:szCs w:val="20"/>
          </w:rPr>
          <w:delText>______________________________</w:delText>
        </w:r>
      </w:del>
      <w:r w:rsidR="001D7335" w:rsidRPr="001D7335">
        <w:rPr>
          <w:rFonts w:ascii="Times New Roman" w:eastAsia="Times New Roman" w:hAnsi="Times New Roman" w:cs="Times New Roman"/>
          <w:sz w:val="24"/>
          <w:szCs w:val="20"/>
        </w:rPr>
        <w:t xml:space="preserve">Algatab Vabariigi Valitsus „…“ ……………2025. a </w:t>
      </w:r>
    </w:p>
    <w:p w14:paraId="4DABDB90" w14:textId="77777777" w:rsidR="002844E8" w:rsidRDefault="002844E8" w:rsidP="00185453">
      <w:pPr>
        <w:keepNext/>
        <w:keepLines/>
        <w:suppressLineNumbers/>
        <w:rPr>
          <w:ins w:id="21" w:author="Romet Viikmäe" w:date="2025-08-22T11:41:00Z" w16du:dateUtc="2025-08-22T08:41:00Z"/>
          <w:rFonts w:ascii="Times New Roman" w:eastAsia="Times New Roman" w:hAnsi="Times New Roman" w:cs="Times New Roman"/>
          <w:sz w:val="24"/>
          <w:szCs w:val="20"/>
        </w:rPr>
      </w:pPr>
    </w:p>
    <w:p w14:paraId="68DAA09C" w14:textId="71ED8B78" w:rsidR="002844E8" w:rsidDel="00CB7AC8" w:rsidRDefault="002844E8" w:rsidP="00185453">
      <w:pPr>
        <w:keepNext/>
        <w:keepLines/>
        <w:suppressLineNumbers/>
        <w:rPr>
          <w:ins w:id="22" w:author="Romet Viikmäe" w:date="2025-08-22T11:42:00Z" w16du:dateUtc="2025-08-22T08:42:00Z"/>
          <w:del w:id="23" w:author="Maarja-Liis Lall - JUSTDIGI" w:date="2025-08-26T10:07:00Z" w16du:dateUtc="2025-08-26T07:07:00Z"/>
          <w:rFonts w:ascii="Times New Roman" w:eastAsia="Times New Roman" w:hAnsi="Times New Roman" w:cs="Times New Roman"/>
          <w:sz w:val="24"/>
          <w:szCs w:val="24"/>
        </w:rPr>
      </w:pPr>
      <w:commentRangeStart w:id="24"/>
      <w:ins w:id="25" w:author="Romet Viikmäe" w:date="2025-08-22T11:42:00Z">
        <w:del w:id="26" w:author="Maarja-Liis Lall - JUSTDIGI" w:date="2025-08-26T10:07:00Z" w16du:dateUtc="2025-08-26T07:07:00Z">
          <w:r w:rsidRPr="0C0C91B4" w:rsidDel="00CB7AC8">
            <w:rPr>
              <w:rFonts w:ascii="Times New Roman" w:eastAsia="Times New Roman" w:hAnsi="Times New Roman" w:cs="Times New Roman"/>
              <w:sz w:val="24"/>
              <w:szCs w:val="24"/>
            </w:rPr>
            <w:delText>Vabariigi Valitsuse nimel</w:delText>
          </w:r>
        </w:del>
      </w:ins>
      <w:commentRangeEnd w:id="24"/>
      <w:del w:id="27" w:author="Maarja-Liis Lall - JUSTDIGI" w:date="2025-08-26T10:07:00Z" w16du:dateUtc="2025-08-26T07:07:00Z">
        <w:r w:rsidDel="00CB7AC8">
          <w:rPr>
            <w:rStyle w:val="Kommentaariviide"/>
          </w:rPr>
          <w:commentReference w:id="24"/>
        </w:r>
      </w:del>
    </w:p>
    <w:p w14:paraId="54EBE542" w14:textId="48C43168" w:rsidR="002844E8" w:rsidRPr="002844E8" w:rsidRDefault="001D7335" w:rsidP="00185453">
      <w:pPr>
        <w:keepNext/>
        <w:keepLines/>
        <w:suppressLineNumbers/>
        <w:rPr>
          <w:rFonts w:ascii="Times New Roman" w:eastAsia="SimSun" w:hAnsi="Times New Roman" w:cs="Times New Roman"/>
          <w:bCs/>
          <w:kern w:val="1"/>
          <w:sz w:val="24"/>
          <w:szCs w:val="24"/>
          <w:lang w:eastAsia="zh-CN" w:bidi="hi-IN"/>
          <w:rPrChange w:id="28" w:author="Romet Viikmäe" w:date="2025-08-22T11:43:00Z" w16du:dateUtc="2025-08-22T08:43:00Z">
            <w:rPr>
              <w:rFonts w:ascii="Times New Roman" w:eastAsia="SimSun" w:hAnsi="Times New Roman" w:cs="Times New Roman"/>
              <w:bCs/>
              <w:kern w:val="1"/>
              <w:sz w:val="20"/>
              <w:szCs w:val="20"/>
              <w:lang w:eastAsia="zh-CN" w:bidi="hi-IN"/>
            </w:rPr>
          </w:rPrChange>
        </w:rPr>
      </w:pPr>
      <w:commentRangeStart w:id="29"/>
      <w:del w:id="30" w:author="Romet Viikmäe" w:date="2025-08-22T11:49:00Z" w16du:dateUtc="2025-08-22T08:49:00Z">
        <w:r w:rsidRPr="002844E8" w:rsidDel="00794E85">
          <w:rPr>
            <w:rFonts w:ascii="Times New Roman" w:eastAsia="Times New Roman" w:hAnsi="Times New Roman" w:cs="Times New Roman"/>
            <w:sz w:val="24"/>
            <w:szCs w:val="24"/>
          </w:rPr>
          <w:delText>(allkirjastatud digitaalselt)</w:delText>
        </w:r>
      </w:del>
      <w:bookmarkEnd w:id="19"/>
      <w:commentRangeEnd w:id="29"/>
      <w:r w:rsidR="00F63D2A">
        <w:rPr>
          <w:rStyle w:val="Kommentaariviide"/>
        </w:rPr>
        <w:commentReference w:id="29"/>
      </w:r>
    </w:p>
    <w:sectPr w:rsidR="002844E8" w:rsidRPr="002844E8" w:rsidSect="003035AC">
      <w:footerReference w:type="even" r:id="rId15"/>
      <w:footerReference w:type="default" r:id="rId16"/>
      <w:pgSz w:w="11906" w:h="16838" w:code="9"/>
      <w:pgMar w:top="1134" w:right="1134" w:bottom="1134" w:left="1701" w:header="680" w:footer="68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08-25T12:19:00Z" w:initials="MJ">
    <w:p w14:paraId="7AAE837B" w14:textId="085F4C1B" w:rsidR="00F63D2A" w:rsidRDefault="00F63D2A">
      <w:pPr>
        <w:pStyle w:val="Kommentaaritekst"/>
      </w:pPr>
      <w:r>
        <w:rPr>
          <w:rStyle w:val="Kommentaariviide"/>
        </w:rPr>
        <w:annotationRef/>
      </w:r>
      <w:r w:rsidRPr="62721062">
        <w:t>Palume vaadata joondus üle, kuupäev võiks olla ühel joonel ülemise "EELNÕU" sõnaga</w:t>
      </w:r>
    </w:p>
  </w:comment>
  <w:comment w:id="1" w:author="Maarja-Liis Lall - JUSTDIGI" w:date="2025-08-27T13:29:00Z" w:initials="ML">
    <w:p w14:paraId="523BA5E1" w14:textId="77777777" w:rsidR="00F94D9C" w:rsidRDefault="00072040" w:rsidP="00F94D9C">
      <w:pPr>
        <w:pStyle w:val="Kommentaaritekst"/>
      </w:pPr>
      <w:r>
        <w:rPr>
          <w:rStyle w:val="Kommentaariviide"/>
        </w:rPr>
        <w:annotationRef/>
      </w:r>
      <w:r w:rsidR="00F94D9C">
        <w:t>Palume ühtlustada seletuskirja versiooni kuupäevaga ehk lisada augustikuu kuupäev vm.</w:t>
      </w:r>
    </w:p>
  </w:comment>
  <w:comment w:id="3" w:author="Maarja-Liis Lall - JUSTDIGI" w:date="2025-08-25T12:31:00Z" w:initials="MJ">
    <w:p w14:paraId="7821D53F" w14:textId="18079BBD" w:rsidR="00F63D2A" w:rsidRDefault="00F63D2A">
      <w:pPr>
        <w:pStyle w:val="Kommentaaritekst"/>
      </w:pPr>
      <w:r>
        <w:rPr>
          <w:rStyle w:val="Kommentaariviide"/>
        </w:rPr>
        <w:annotationRef/>
      </w:r>
      <w:r w:rsidRPr="4AEE6119">
        <w:t>Palume leheküljenumbrid vormistada samuti Times New Roman, 12 pt.</w:t>
      </w:r>
    </w:p>
  </w:comment>
  <w:comment w:id="6" w:author="Maarja-Liis Lall - JUSTDIGI" w:date="2025-08-25T12:20:00Z" w:initials="MJ">
    <w:p w14:paraId="324125F4" w14:textId="7A2F56F4" w:rsidR="00F63D2A" w:rsidRDefault="00F63D2A">
      <w:pPr>
        <w:pStyle w:val="Kommentaaritekst"/>
      </w:pPr>
      <w:r>
        <w:rPr>
          <w:rStyle w:val="Kommentaariviide"/>
        </w:rPr>
        <w:annotationRef/>
      </w:r>
      <w:r w:rsidRPr="7D45A66F">
        <w:t xml:space="preserve">Palume vormistada nii, et tekst ("§ 1. Ühistranspordiseaduse muutmine") algaks pealkirja järel ülejärgmiselt realt (vastavalt 5. punktile Riigikogu juhatuse 10.04.2014. a otsusega nr 70 kehtestatud eelnõu ja seletuskirja vormistamise juhendile, kättesaadav </w:t>
      </w:r>
      <w:hyperlink r:id="rId1">
        <w:r w:rsidRPr="603BE023">
          <w:rPr>
            <w:rStyle w:val="Hperlink"/>
          </w:rPr>
          <w:t>Eelnõu ja seletuskirja vormistamise juhend.pdf</w:t>
        </w:r>
      </w:hyperlink>
      <w:r w:rsidRPr="70AC77D4">
        <w:t>)</w:t>
      </w:r>
    </w:p>
  </w:comment>
  <w:comment w:id="15" w:author="Maarja-Liis Lall - JUSTDIGI" w:date="2025-08-26T10:07:00Z" w:initials="ML">
    <w:p w14:paraId="4F0DAE98" w14:textId="77777777" w:rsidR="00CB7AC8" w:rsidRDefault="00CB7AC8" w:rsidP="00CB7AC8">
      <w:pPr>
        <w:pStyle w:val="Kommentaaritekst"/>
      </w:pPr>
      <w:r>
        <w:rPr>
          <w:rStyle w:val="Kommentaariviide"/>
        </w:rPr>
        <w:annotationRef/>
      </w:r>
      <w:r>
        <w:t>Jätkuvalt see küsimus, et: Kas siin on korrektne sõna "kannab"? ÜTS § 75 p 8 kasutas sõnastus "esitab andmed". Kandmine eeldab justkui kande tegemist, aga kandeid teeb registris registripidaja. Kui seda muuta, peaks paragrahvi lõikes seda sõna ühtselt kasutama.</w:t>
      </w:r>
    </w:p>
  </w:comment>
  <w:comment w:id="16" w:author="Maarja-Liis Lall - JUSTDIGI" w:date="2025-08-25T12:39:00Z" w:initials="MJ">
    <w:p w14:paraId="72D1908D" w14:textId="18512A2C" w:rsidR="00F63D2A" w:rsidRDefault="00F63D2A">
      <w:pPr>
        <w:pStyle w:val="Kommentaaritekst"/>
      </w:pPr>
      <w:r>
        <w:rPr>
          <w:rStyle w:val="Kommentaariviide"/>
        </w:rPr>
        <w:annotationRef/>
      </w:r>
      <w:r w:rsidRPr="7A786E0A">
        <w:t>Keeletoimetaja märkus jäetud arvesse võtmata: võiks lühemalt: "… seaduse kohaselt", mõte ei muutu</w:t>
      </w:r>
    </w:p>
  </w:comment>
  <w:comment w:id="24" w:author="Maarja-Liis Lall - JUSTDIGI" w:date="2025-08-25T12:27:00Z" w:initials="MJ">
    <w:p w14:paraId="030F2CEC" w14:textId="12985162" w:rsidR="00F63D2A" w:rsidRDefault="00F63D2A">
      <w:pPr>
        <w:pStyle w:val="Kommentaaritekst"/>
      </w:pPr>
      <w:r>
        <w:rPr>
          <w:rStyle w:val="Kommentaariviide"/>
        </w:rPr>
        <w:annotationRef/>
      </w:r>
      <w:r w:rsidRPr="7592646D">
        <w:t xml:space="preserve">Seda pole ettenähtud ja palume kustutada (palun vaadake punkt 7 (eelnõu põhiteksti lõpp) Riigikogu juhatuse 10.04.2014. a otsusega nr 70 kehtestatud eelnõu ja seletuskirja vormistamise juhendile, kättesaadav </w:t>
      </w:r>
      <w:hyperlink r:id="rId2">
        <w:r w:rsidRPr="5C1B1DB9">
          <w:rPr>
            <w:rStyle w:val="Hperlink"/>
          </w:rPr>
          <w:t>Eelnõu ja seletuskirja vormistamise juhend.pdf</w:t>
        </w:r>
      </w:hyperlink>
      <w:r w:rsidRPr="06D80B2F">
        <w:t>). Selle kohaselt pärast tekstiosa "Algatab Vabariigi Valitsus .." on üks vaba rida digiallkirja puhul tekst „(allkirjastatud digitaalselt)“, millest järgneval reale lisatakse allkirjastaja nimi ja sellest järgmisele reale allkirjastaja ametinimetetus (see lisatakse hilisemalt)</w:t>
      </w:r>
    </w:p>
  </w:comment>
  <w:comment w:id="29" w:author="Maarja-Liis Lall - JUSTDIGI" w:date="2025-08-26T10:08:00Z" w:initials="ML">
    <w:p w14:paraId="600459B9" w14:textId="77777777" w:rsidR="00F63D2A" w:rsidRDefault="00F63D2A" w:rsidP="00F63D2A">
      <w:pPr>
        <w:pStyle w:val="Kommentaaritekst"/>
      </w:pPr>
      <w:r>
        <w:rPr>
          <w:rStyle w:val="Kommentaariviide"/>
        </w:rPr>
        <w:annotationRef/>
      </w:r>
      <w:r>
        <w:t>See võib vastavalt eelmisele kommentaarile jääda. Palun jälgige vormistamise juhendit, millele oleme viidanud.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AE837B" w15:done="0"/>
  <w15:commentEx w15:paraId="523BA5E1" w15:done="0"/>
  <w15:commentEx w15:paraId="7821D53F" w15:done="0"/>
  <w15:commentEx w15:paraId="324125F4" w15:done="0"/>
  <w15:commentEx w15:paraId="4F0DAE98" w15:done="0"/>
  <w15:commentEx w15:paraId="72D1908D" w15:done="0"/>
  <w15:commentEx w15:paraId="030F2CEC" w15:done="0"/>
  <w15:commentEx w15:paraId="600459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671792" w16cex:dateUtc="2025-08-25T09:19:00Z"/>
  <w16cex:commentExtensible w16cex:durableId="3B4EF6A7" w16cex:dateUtc="2025-08-27T10:29:00Z"/>
  <w16cex:commentExtensible w16cex:durableId="41D1E865" w16cex:dateUtc="2025-08-25T09:31:00Z"/>
  <w16cex:commentExtensible w16cex:durableId="23A8D1B5" w16cex:dateUtc="2025-08-25T09:20:00Z"/>
  <w16cex:commentExtensible w16cex:durableId="594F6224" w16cex:dateUtc="2025-08-26T07:07:00Z"/>
  <w16cex:commentExtensible w16cex:durableId="0DEAB2C3" w16cex:dateUtc="2025-08-25T09:39:00Z"/>
  <w16cex:commentExtensible w16cex:durableId="7CF273CE" w16cex:dateUtc="2025-08-25T09:27:00Z"/>
  <w16cex:commentExtensible w16cex:durableId="47567830" w16cex:dateUtc="2025-08-26T0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AE837B" w16cid:durableId="3D671792"/>
  <w16cid:commentId w16cid:paraId="523BA5E1" w16cid:durableId="3B4EF6A7"/>
  <w16cid:commentId w16cid:paraId="7821D53F" w16cid:durableId="41D1E865"/>
  <w16cid:commentId w16cid:paraId="324125F4" w16cid:durableId="23A8D1B5"/>
  <w16cid:commentId w16cid:paraId="4F0DAE98" w16cid:durableId="594F6224"/>
  <w16cid:commentId w16cid:paraId="72D1908D" w16cid:durableId="0DEAB2C3"/>
  <w16cid:commentId w16cid:paraId="030F2CEC" w16cid:durableId="7CF273CE"/>
  <w16cid:commentId w16cid:paraId="600459B9" w16cid:durableId="475678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9FB09" w14:textId="77777777" w:rsidR="00622431" w:rsidRDefault="00622431" w:rsidP="00C23C7B">
      <w:r>
        <w:separator/>
      </w:r>
    </w:p>
  </w:endnote>
  <w:endnote w:type="continuationSeparator" w:id="0">
    <w:p w14:paraId="1E3F8A22" w14:textId="77777777" w:rsidR="00622431" w:rsidRDefault="00622431" w:rsidP="00C2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2181219"/>
      <w:docPartObj>
        <w:docPartGallery w:val="Page Numbers (Bottom of Page)"/>
        <w:docPartUnique/>
      </w:docPartObj>
    </w:sdtPr>
    <w:sdtEndPr/>
    <w:sdtContent>
      <w:p w14:paraId="7B3ED03B" w14:textId="77777777" w:rsidR="00C23C7B" w:rsidRDefault="00C23C7B">
        <w:pPr>
          <w:pStyle w:val="Jalus"/>
          <w:jc w:val="center"/>
        </w:pPr>
        <w:r>
          <w:fldChar w:fldCharType="begin"/>
        </w:r>
        <w:r>
          <w:instrText>PAGE   \* MERGEFORMAT</w:instrText>
        </w:r>
        <w:r>
          <w:fldChar w:fldCharType="separate"/>
        </w:r>
        <w:r w:rsidR="007D6AD9">
          <w:rPr>
            <w:noProof/>
          </w:rPr>
          <w:t>2</w:t>
        </w:r>
        <w:r>
          <w:fldChar w:fldCharType="end"/>
        </w:r>
      </w:p>
    </w:sdtContent>
  </w:sdt>
  <w:p w14:paraId="33C758BA" w14:textId="77777777" w:rsidR="00C23C7B" w:rsidRDefault="00C23C7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5464090"/>
      <w:docPartObj>
        <w:docPartGallery w:val="Page Numbers (Bottom of Page)"/>
        <w:docPartUnique/>
      </w:docPartObj>
    </w:sdtPr>
    <w:sdtEndPr/>
    <w:sdtContent>
      <w:p w14:paraId="7DC8F29C" w14:textId="77777777" w:rsidR="00C23C7B" w:rsidRDefault="00C23C7B">
        <w:pPr>
          <w:pStyle w:val="Jalus"/>
          <w:jc w:val="center"/>
        </w:pPr>
        <w:r>
          <w:t>1</w:t>
        </w:r>
      </w:p>
    </w:sdtContent>
  </w:sdt>
  <w:p w14:paraId="21104170" w14:textId="77777777" w:rsidR="00C23C7B" w:rsidRDefault="00C23C7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CC7BC" w14:textId="77777777" w:rsidR="00622431" w:rsidRDefault="00622431" w:rsidP="00C23C7B">
      <w:r>
        <w:separator/>
      </w:r>
    </w:p>
  </w:footnote>
  <w:footnote w:type="continuationSeparator" w:id="0">
    <w:p w14:paraId="06AE0518" w14:textId="77777777" w:rsidR="00622431" w:rsidRDefault="00622431" w:rsidP="00C23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70566"/>
    <w:multiLevelType w:val="singleLevel"/>
    <w:tmpl w:val="7214CCE6"/>
    <w:lvl w:ilvl="0">
      <w:start w:val="1"/>
      <w:numFmt w:val="decimal"/>
      <w:lvlText w:val="%1."/>
      <w:lvlJc w:val="left"/>
      <w:pPr>
        <w:tabs>
          <w:tab w:val="num" w:pos="1080"/>
        </w:tabs>
        <w:ind w:left="1080" w:hanging="360"/>
      </w:pPr>
      <w:rPr>
        <w:rFonts w:hint="default"/>
        <w:b/>
      </w:rPr>
    </w:lvl>
  </w:abstractNum>
  <w:abstractNum w:abstractNumId="1" w15:restartNumberingAfterBreak="0">
    <w:nsid w:val="11191CDF"/>
    <w:multiLevelType w:val="singleLevel"/>
    <w:tmpl w:val="C1321C76"/>
    <w:lvl w:ilvl="0">
      <w:start w:val="1"/>
      <w:numFmt w:val="decimal"/>
      <w:lvlText w:val="%1."/>
      <w:lvlJc w:val="left"/>
      <w:pPr>
        <w:tabs>
          <w:tab w:val="num" w:pos="1080"/>
        </w:tabs>
        <w:ind w:left="1080" w:hanging="360"/>
      </w:pPr>
      <w:rPr>
        <w:rFonts w:hint="default"/>
        <w:i w:val="0"/>
      </w:rPr>
    </w:lvl>
  </w:abstractNum>
  <w:abstractNum w:abstractNumId="2" w15:restartNumberingAfterBreak="0">
    <w:nsid w:val="11C32C22"/>
    <w:multiLevelType w:val="singleLevel"/>
    <w:tmpl w:val="B532E330"/>
    <w:lvl w:ilvl="0">
      <w:start w:val="1"/>
      <w:numFmt w:val="decimal"/>
      <w:lvlText w:val="%1."/>
      <w:lvlJc w:val="left"/>
      <w:pPr>
        <w:tabs>
          <w:tab w:val="num" w:pos="360"/>
        </w:tabs>
        <w:ind w:left="360" w:hanging="360"/>
      </w:pPr>
      <w:rPr>
        <w:rFonts w:hint="default"/>
      </w:rPr>
    </w:lvl>
  </w:abstractNum>
  <w:abstractNum w:abstractNumId="3" w15:restartNumberingAfterBreak="0">
    <w:nsid w:val="25084EE6"/>
    <w:multiLevelType w:val="hybridMultilevel"/>
    <w:tmpl w:val="E1EA71A6"/>
    <w:lvl w:ilvl="0" w:tplc="99387C30">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630659"/>
    <w:multiLevelType w:val="singleLevel"/>
    <w:tmpl w:val="85A6A668"/>
    <w:lvl w:ilvl="0">
      <w:start w:val="1"/>
      <w:numFmt w:val="decimal"/>
      <w:lvlText w:val="%1."/>
      <w:lvlJc w:val="left"/>
      <w:pPr>
        <w:tabs>
          <w:tab w:val="num" w:pos="1080"/>
        </w:tabs>
        <w:ind w:left="1080" w:hanging="360"/>
      </w:pPr>
      <w:rPr>
        <w:rFonts w:hint="default"/>
        <w:b/>
      </w:rPr>
    </w:lvl>
  </w:abstractNum>
  <w:abstractNum w:abstractNumId="5" w15:restartNumberingAfterBreak="0">
    <w:nsid w:val="3C3446E5"/>
    <w:multiLevelType w:val="singleLevel"/>
    <w:tmpl w:val="16FE5578"/>
    <w:lvl w:ilvl="0">
      <w:start w:val="1"/>
      <w:numFmt w:val="decimal"/>
      <w:lvlText w:val="%1)"/>
      <w:lvlJc w:val="left"/>
      <w:pPr>
        <w:tabs>
          <w:tab w:val="num" w:pos="1211"/>
        </w:tabs>
        <w:ind w:left="1211" w:hanging="360"/>
      </w:pPr>
      <w:rPr>
        <w:rFonts w:hint="default"/>
      </w:rPr>
    </w:lvl>
  </w:abstractNum>
  <w:abstractNum w:abstractNumId="6" w15:restartNumberingAfterBreak="0">
    <w:nsid w:val="625D580A"/>
    <w:multiLevelType w:val="hybridMultilevel"/>
    <w:tmpl w:val="017A26A4"/>
    <w:lvl w:ilvl="0" w:tplc="D81C464A">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E3B5FEA"/>
    <w:multiLevelType w:val="hybridMultilevel"/>
    <w:tmpl w:val="25847B9C"/>
    <w:lvl w:ilvl="0" w:tplc="7A4C13AC">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48909814">
    <w:abstractNumId w:val="0"/>
  </w:num>
  <w:num w:numId="2" w16cid:durableId="1251505333">
    <w:abstractNumId w:val="4"/>
  </w:num>
  <w:num w:numId="3" w16cid:durableId="611016040">
    <w:abstractNumId w:val="1"/>
  </w:num>
  <w:num w:numId="4" w16cid:durableId="539901925">
    <w:abstractNumId w:val="2"/>
  </w:num>
  <w:num w:numId="5" w16cid:durableId="1802336628">
    <w:abstractNumId w:val="5"/>
  </w:num>
  <w:num w:numId="6" w16cid:durableId="347878368">
    <w:abstractNumId w:val="7"/>
  </w:num>
  <w:num w:numId="7" w16cid:durableId="1176845680">
    <w:abstractNumId w:val="6"/>
  </w:num>
  <w:num w:numId="8" w16cid:durableId="119557608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Romet Viikmäe">
    <w15:presenceInfo w15:providerId="AD" w15:userId="S::Romet.Viikmae@agri.ee::ec713a94-e6db-4a94-a2e1-05b6722a05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08"/>
  <w:hyphenationZone w:val="425"/>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254"/>
    <w:rsid w:val="00003941"/>
    <w:rsid w:val="00063DA9"/>
    <w:rsid w:val="00072040"/>
    <w:rsid w:val="00087DC5"/>
    <w:rsid w:val="000A6351"/>
    <w:rsid w:val="000F772E"/>
    <w:rsid w:val="00102490"/>
    <w:rsid w:val="00104C98"/>
    <w:rsid w:val="001403AA"/>
    <w:rsid w:val="00156240"/>
    <w:rsid w:val="00185453"/>
    <w:rsid w:val="001D7335"/>
    <w:rsid w:val="00202B23"/>
    <w:rsid w:val="00211A49"/>
    <w:rsid w:val="002844E8"/>
    <w:rsid w:val="002D1677"/>
    <w:rsid w:val="002E210D"/>
    <w:rsid w:val="00302368"/>
    <w:rsid w:val="003035AC"/>
    <w:rsid w:val="00311ED1"/>
    <w:rsid w:val="00324A15"/>
    <w:rsid w:val="00355A91"/>
    <w:rsid w:val="0036461E"/>
    <w:rsid w:val="00367684"/>
    <w:rsid w:val="003974B1"/>
    <w:rsid w:val="003A41B3"/>
    <w:rsid w:val="003A69CD"/>
    <w:rsid w:val="003B0994"/>
    <w:rsid w:val="003D109E"/>
    <w:rsid w:val="003D16F7"/>
    <w:rsid w:val="003D5611"/>
    <w:rsid w:val="003F00B8"/>
    <w:rsid w:val="00416C5F"/>
    <w:rsid w:val="00455876"/>
    <w:rsid w:val="0045773A"/>
    <w:rsid w:val="004835F5"/>
    <w:rsid w:val="004C28B9"/>
    <w:rsid w:val="004D1A9F"/>
    <w:rsid w:val="00523C21"/>
    <w:rsid w:val="00591657"/>
    <w:rsid w:val="005B4325"/>
    <w:rsid w:val="005D4C89"/>
    <w:rsid w:val="00602BF6"/>
    <w:rsid w:val="00621757"/>
    <w:rsid w:val="00622431"/>
    <w:rsid w:val="00623A7B"/>
    <w:rsid w:val="006B70BC"/>
    <w:rsid w:val="006C1AE1"/>
    <w:rsid w:val="0074119F"/>
    <w:rsid w:val="00794E85"/>
    <w:rsid w:val="007C07FE"/>
    <w:rsid w:val="007C13B3"/>
    <w:rsid w:val="007C4F28"/>
    <w:rsid w:val="007D691B"/>
    <w:rsid w:val="007D6AD9"/>
    <w:rsid w:val="007E494E"/>
    <w:rsid w:val="007F5D1D"/>
    <w:rsid w:val="00802992"/>
    <w:rsid w:val="00827064"/>
    <w:rsid w:val="00834CB3"/>
    <w:rsid w:val="0087251E"/>
    <w:rsid w:val="008752A6"/>
    <w:rsid w:val="008B3E1A"/>
    <w:rsid w:val="008C0401"/>
    <w:rsid w:val="008D5D90"/>
    <w:rsid w:val="00917AE0"/>
    <w:rsid w:val="00936D16"/>
    <w:rsid w:val="0094169F"/>
    <w:rsid w:val="009439E1"/>
    <w:rsid w:val="009712BD"/>
    <w:rsid w:val="0097310A"/>
    <w:rsid w:val="00975F8C"/>
    <w:rsid w:val="0098589A"/>
    <w:rsid w:val="009B010D"/>
    <w:rsid w:val="009F359B"/>
    <w:rsid w:val="009F7AA2"/>
    <w:rsid w:val="00A01112"/>
    <w:rsid w:val="00A13CC2"/>
    <w:rsid w:val="00A14544"/>
    <w:rsid w:val="00A21104"/>
    <w:rsid w:val="00A354B5"/>
    <w:rsid w:val="00A46F71"/>
    <w:rsid w:val="00A658FB"/>
    <w:rsid w:val="00A82EF2"/>
    <w:rsid w:val="00AD2921"/>
    <w:rsid w:val="00B24CEB"/>
    <w:rsid w:val="00B33227"/>
    <w:rsid w:val="00B341DD"/>
    <w:rsid w:val="00B3698D"/>
    <w:rsid w:val="00B55B0E"/>
    <w:rsid w:val="00BA7D7D"/>
    <w:rsid w:val="00BB6329"/>
    <w:rsid w:val="00BD2C97"/>
    <w:rsid w:val="00BD3AF1"/>
    <w:rsid w:val="00BD4FF3"/>
    <w:rsid w:val="00BF1264"/>
    <w:rsid w:val="00BF5F04"/>
    <w:rsid w:val="00C02DB1"/>
    <w:rsid w:val="00C0673D"/>
    <w:rsid w:val="00C23C7B"/>
    <w:rsid w:val="00C417DD"/>
    <w:rsid w:val="00C45403"/>
    <w:rsid w:val="00C54D91"/>
    <w:rsid w:val="00C66787"/>
    <w:rsid w:val="00C7066C"/>
    <w:rsid w:val="00C80851"/>
    <w:rsid w:val="00C8208E"/>
    <w:rsid w:val="00CB7AC8"/>
    <w:rsid w:val="00CD0A54"/>
    <w:rsid w:val="00CD3254"/>
    <w:rsid w:val="00D21543"/>
    <w:rsid w:val="00D70D9E"/>
    <w:rsid w:val="00D90B5F"/>
    <w:rsid w:val="00DA70CD"/>
    <w:rsid w:val="00E0422F"/>
    <w:rsid w:val="00E46902"/>
    <w:rsid w:val="00E668D3"/>
    <w:rsid w:val="00E814C8"/>
    <w:rsid w:val="00EE3165"/>
    <w:rsid w:val="00F432EF"/>
    <w:rsid w:val="00F44945"/>
    <w:rsid w:val="00F60EF3"/>
    <w:rsid w:val="00F63D2A"/>
    <w:rsid w:val="00F64EBE"/>
    <w:rsid w:val="00F94D9C"/>
    <w:rsid w:val="00FB3D4F"/>
    <w:rsid w:val="00FD6AF2"/>
    <w:rsid w:val="02C85137"/>
    <w:rsid w:val="0C0C91B4"/>
    <w:rsid w:val="145CB16E"/>
    <w:rsid w:val="1C2C2712"/>
    <w:rsid w:val="1CBE0690"/>
    <w:rsid w:val="29E586A5"/>
    <w:rsid w:val="32A51F58"/>
    <w:rsid w:val="333FA6C6"/>
    <w:rsid w:val="33DF98D0"/>
    <w:rsid w:val="392E1CDC"/>
    <w:rsid w:val="3A2FD8D8"/>
    <w:rsid w:val="3D3391C6"/>
    <w:rsid w:val="3F4B9D87"/>
    <w:rsid w:val="4EAD1174"/>
    <w:rsid w:val="55E9763A"/>
    <w:rsid w:val="5729685D"/>
    <w:rsid w:val="5B3495D2"/>
    <w:rsid w:val="6FCC0AA2"/>
    <w:rsid w:val="724F797F"/>
    <w:rsid w:val="75EFAA5B"/>
    <w:rsid w:val="7681F122"/>
    <w:rsid w:val="7C498C73"/>
    <w:rsid w:val="7E75530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B73DB"/>
  <w15:docId w15:val="{F1CEBEF9-09D2-4E89-8D98-A74E4E7E2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23C7B"/>
    <w:pPr>
      <w:tabs>
        <w:tab w:val="center" w:pos="4536"/>
        <w:tab w:val="right" w:pos="9072"/>
      </w:tabs>
    </w:pPr>
  </w:style>
  <w:style w:type="character" w:customStyle="1" w:styleId="PisMrk">
    <w:name w:val="Päis Märk"/>
    <w:basedOn w:val="Liguvaikefont"/>
    <w:link w:val="Pis"/>
    <w:uiPriority w:val="99"/>
    <w:rsid w:val="00C23C7B"/>
  </w:style>
  <w:style w:type="paragraph" w:styleId="Jalus">
    <w:name w:val="footer"/>
    <w:basedOn w:val="Normaallaad"/>
    <w:link w:val="JalusMrk"/>
    <w:uiPriority w:val="99"/>
    <w:unhideWhenUsed/>
    <w:rsid w:val="00C23C7B"/>
    <w:pPr>
      <w:tabs>
        <w:tab w:val="center" w:pos="4536"/>
        <w:tab w:val="right" w:pos="9072"/>
      </w:tabs>
    </w:pPr>
  </w:style>
  <w:style w:type="character" w:customStyle="1" w:styleId="JalusMrk">
    <w:name w:val="Jalus Märk"/>
    <w:basedOn w:val="Liguvaikefont"/>
    <w:link w:val="Jalus"/>
    <w:uiPriority w:val="99"/>
    <w:rsid w:val="00C23C7B"/>
  </w:style>
  <w:style w:type="paragraph" w:styleId="Loendilik">
    <w:name w:val="List Paragraph"/>
    <w:basedOn w:val="Normaallaad"/>
    <w:uiPriority w:val="34"/>
    <w:qFormat/>
    <w:rsid w:val="00C23C7B"/>
    <w:pPr>
      <w:ind w:left="720"/>
      <w:contextualSpacing/>
    </w:pPr>
  </w:style>
  <w:style w:type="paragraph" w:styleId="Redaktsioon">
    <w:name w:val="Revision"/>
    <w:hidden/>
    <w:uiPriority w:val="99"/>
    <w:semiHidden/>
    <w:rsid w:val="003D5611"/>
  </w:style>
  <w:style w:type="paragraph" w:styleId="Normaallaadveeb">
    <w:name w:val="Normal (Web)"/>
    <w:basedOn w:val="Normaallaad"/>
    <w:uiPriority w:val="99"/>
    <w:unhideWhenUsed/>
    <w:rsid w:val="003D16F7"/>
    <w:pPr>
      <w:spacing w:before="100" w:beforeAutospacing="1" w:after="100" w:afterAutospacing="1"/>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3D16F7"/>
    <w:rPr>
      <w:sz w:val="16"/>
      <w:szCs w:val="16"/>
    </w:rPr>
  </w:style>
  <w:style w:type="paragraph" w:styleId="Kommentaaritekst">
    <w:name w:val="annotation text"/>
    <w:basedOn w:val="Normaallaad"/>
    <w:link w:val="KommentaaritekstMrk"/>
    <w:uiPriority w:val="99"/>
    <w:unhideWhenUsed/>
    <w:rsid w:val="003D16F7"/>
    <w:rPr>
      <w:sz w:val="20"/>
      <w:szCs w:val="20"/>
    </w:rPr>
  </w:style>
  <w:style w:type="character" w:customStyle="1" w:styleId="KommentaaritekstMrk">
    <w:name w:val="Kommentaari tekst Märk"/>
    <w:basedOn w:val="Liguvaikefont"/>
    <w:link w:val="Kommentaaritekst"/>
    <w:uiPriority w:val="99"/>
    <w:rsid w:val="003D16F7"/>
    <w:rPr>
      <w:sz w:val="20"/>
      <w:szCs w:val="20"/>
    </w:rPr>
  </w:style>
  <w:style w:type="paragraph" w:styleId="Kommentaariteema">
    <w:name w:val="annotation subject"/>
    <w:basedOn w:val="Kommentaaritekst"/>
    <w:next w:val="Kommentaaritekst"/>
    <w:link w:val="KommentaariteemaMrk"/>
    <w:uiPriority w:val="99"/>
    <w:semiHidden/>
    <w:unhideWhenUsed/>
    <w:rsid w:val="003D16F7"/>
    <w:rPr>
      <w:b/>
      <w:bCs/>
    </w:rPr>
  </w:style>
  <w:style w:type="character" w:customStyle="1" w:styleId="KommentaariteemaMrk">
    <w:name w:val="Kommentaari teema Märk"/>
    <w:basedOn w:val="KommentaaritekstMrk"/>
    <w:link w:val="Kommentaariteema"/>
    <w:uiPriority w:val="99"/>
    <w:semiHidden/>
    <w:rsid w:val="003D16F7"/>
    <w:rPr>
      <w:b/>
      <w:bCs/>
      <w:sz w:val="20"/>
      <w:szCs w:val="20"/>
    </w:rPr>
  </w:style>
  <w:style w:type="character" w:styleId="Hperlink">
    <w:name w:val="Hyperlink"/>
    <w:basedOn w:val="Liguvaikefont"/>
    <w:uiPriority w:val="99"/>
    <w:unhideWhenUsed/>
    <w:rsid w:val="003B0994"/>
    <w:rPr>
      <w:color w:val="0000FF" w:themeColor="hyperlink"/>
      <w:u w:val="single"/>
    </w:rPr>
  </w:style>
  <w:style w:type="character" w:styleId="Lahendamatamainimine">
    <w:name w:val="Unresolved Mention"/>
    <w:basedOn w:val="Liguvaikefont"/>
    <w:uiPriority w:val="99"/>
    <w:semiHidden/>
    <w:unhideWhenUsed/>
    <w:rsid w:val="003B09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87414">
      <w:bodyDiv w:val="1"/>
      <w:marLeft w:val="0"/>
      <w:marRight w:val="0"/>
      <w:marTop w:val="0"/>
      <w:marBottom w:val="0"/>
      <w:divBdr>
        <w:top w:val="none" w:sz="0" w:space="0" w:color="auto"/>
        <w:left w:val="none" w:sz="0" w:space="0" w:color="auto"/>
        <w:bottom w:val="none" w:sz="0" w:space="0" w:color="auto"/>
        <w:right w:val="none" w:sz="0" w:space="0" w:color="auto"/>
      </w:divBdr>
    </w:div>
    <w:div w:id="458257873">
      <w:bodyDiv w:val="1"/>
      <w:marLeft w:val="0"/>
      <w:marRight w:val="0"/>
      <w:marTop w:val="0"/>
      <w:marBottom w:val="0"/>
      <w:divBdr>
        <w:top w:val="none" w:sz="0" w:space="0" w:color="auto"/>
        <w:left w:val="none" w:sz="0" w:space="0" w:color="auto"/>
        <w:bottom w:val="none" w:sz="0" w:space="0" w:color="auto"/>
        <w:right w:val="none" w:sz="0" w:space="0" w:color="auto"/>
      </w:divBdr>
    </w:div>
    <w:div w:id="919486182">
      <w:bodyDiv w:val="1"/>
      <w:marLeft w:val="0"/>
      <w:marRight w:val="0"/>
      <w:marTop w:val="0"/>
      <w:marBottom w:val="0"/>
      <w:divBdr>
        <w:top w:val="none" w:sz="0" w:space="0" w:color="auto"/>
        <w:left w:val="none" w:sz="0" w:space="0" w:color="auto"/>
        <w:bottom w:val="none" w:sz="0" w:space="0" w:color="auto"/>
        <w:right w:val="none" w:sz="0" w:space="0" w:color="auto"/>
      </w:divBdr>
    </w:div>
    <w:div w:id="98450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justdigi.ee/sites/default/files/documents/2022-10/Eeln%c3%b5u%20ja%20seletuskirja%20vormistamise%20juhend.pdf" TargetMode="External"/><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993F7B-7B35-422D-83B3-E6F3C4698ED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92A77F18-240C-4A40-AAE1-4B99C269A6C3}">
  <ds:schemaRefs>
    <ds:schemaRef ds:uri="http://schemas.openxmlformats.org/officeDocument/2006/bibliography"/>
  </ds:schemaRefs>
</ds:datastoreItem>
</file>

<file path=customXml/itemProps3.xml><?xml version="1.0" encoding="utf-8"?>
<ds:datastoreItem xmlns:ds="http://schemas.openxmlformats.org/officeDocument/2006/customXml" ds:itemID="{54303B85-7425-4411-AD40-09BDE3DD8C01}">
  <ds:schemaRefs>
    <ds:schemaRef ds:uri="http://schemas.microsoft.com/sharepoint/v3/contenttype/forms"/>
  </ds:schemaRefs>
</ds:datastoreItem>
</file>

<file path=customXml/itemProps4.xml><?xml version="1.0" encoding="utf-8"?>
<ds:datastoreItem xmlns:ds="http://schemas.openxmlformats.org/officeDocument/2006/customXml" ds:itemID="{4D120E2B-4A62-4452-ADDE-85C12670C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223</Words>
  <Characters>1296</Characters>
  <Application>Microsoft Office Word</Application>
  <DocSecurity>0</DocSecurity>
  <Lines>10</Lines>
  <Paragraphs>3</Paragraphs>
  <ScaleCrop>false</ScaleCrop>
  <Company>Põllumajandusministeerium</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 Hõbemäe</dc:creator>
  <cp:keywords/>
  <cp:lastModifiedBy>Maarja-Liis Lall - JUSTDIGI</cp:lastModifiedBy>
  <cp:revision>12</cp:revision>
  <dcterms:created xsi:type="dcterms:W3CDTF">2025-08-22T08:01:00Z</dcterms:created>
  <dcterms:modified xsi:type="dcterms:W3CDTF">2025-08-27T10:29:00Z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2025-08-08T12:48:26Z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1c5f7541-d077-4c3a-a124-01f32b80927e</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